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A574DA" w14:paraId="3C80DD34" w14:textId="77777777" w:rsidTr="007A1967">
        <w:trPr>
          <w:trHeight w:val="996"/>
        </w:trPr>
        <w:tc>
          <w:tcPr>
            <w:tcW w:w="9639" w:type="dxa"/>
          </w:tcPr>
          <w:p w14:paraId="0324F969" w14:textId="77777777" w:rsidR="00EC43B8" w:rsidRPr="00A574DA" w:rsidRDefault="00A15340" w:rsidP="00A15340">
            <w:pPr>
              <w:pStyle w:val="Titredudocument"/>
              <w:rPr>
                <w:color w:val="00558C" w:themeColor="accent1"/>
              </w:rPr>
            </w:pPr>
            <w:r w:rsidRPr="00A574DA">
              <w:rPr>
                <w:color w:val="00558C" w:themeColor="accent1"/>
              </w:rPr>
              <w:t xml:space="preserve">Position on the Development of </w:t>
            </w:r>
            <w:r w:rsidR="004D0AFA" w:rsidRPr="00A574DA">
              <w:rPr>
                <w:color w:val="00558C" w:themeColor="accent1"/>
              </w:rPr>
              <w:t xml:space="preserve">Marine </w:t>
            </w:r>
            <w:r w:rsidR="00F81E16" w:rsidRPr="00A574DA">
              <w:rPr>
                <w:color w:val="00558C" w:themeColor="accent1"/>
              </w:rPr>
              <w:t>A</w:t>
            </w:r>
            <w:r w:rsidR="004D0AFA" w:rsidRPr="00A574DA">
              <w:rPr>
                <w:color w:val="00558C" w:themeColor="accent1"/>
              </w:rPr>
              <w:t>ids to</w:t>
            </w:r>
            <w:r w:rsidR="004D0AFA" w:rsidRPr="00A574DA">
              <w:rPr>
                <w:caps w:val="0"/>
                <w:color w:val="00558C" w:themeColor="accent1"/>
              </w:rPr>
              <w:t xml:space="preserve"> </w:t>
            </w:r>
            <w:r w:rsidRPr="00A574DA">
              <w:rPr>
                <w:color w:val="00558C" w:themeColor="accent1"/>
              </w:rPr>
              <w:t>N</w:t>
            </w:r>
            <w:r w:rsidR="004D0AFA" w:rsidRPr="00A574DA">
              <w:rPr>
                <w:color w:val="00558C" w:themeColor="accent1"/>
              </w:rPr>
              <w:t>avigation</w:t>
            </w:r>
            <w:r w:rsidRPr="00A574DA">
              <w:rPr>
                <w:color w:val="00558C" w:themeColor="accent1"/>
              </w:rPr>
              <w:t xml:space="preserve"> Services</w:t>
            </w:r>
            <w:r w:rsidR="00D70C36" w:rsidRPr="00A574DA">
              <w:rPr>
                <w:color w:val="00558C" w:themeColor="accent1"/>
              </w:rPr>
              <w:t xml:space="preserve"> 2019</w:t>
            </w:r>
          </w:p>
        </w:tc>
      </w:tr>
      <w:tr w:rsidR="00832633" w:rsidRPr="00A574DA" w14:paraId="0837948B" w14:textId="77777777" w:rsidTr="007A1967">
        <w:trPr>
          <w:trHeight w:hRule="exact" w:val="397"/>
        </w:trPr>
        <w:tc>
          <w:tcPr>
            <w:tcW w:w="9639" w:type="dxa"/>
          </w:tcPr>
          <w:p w14:paraId="36B2E63D" w14:textId="77777777" w:rsidR="00EC43B8" w:rsidRPr="00A574DA" w:rsidRDefault="00EC43B8" w:rsidP="00832633">
            <w:pPr>
              <w:rPr>
                <w:color w:val="00558C" w:themeColor="accent1"/>
              </w:rPr>
            </w:pPr>
          </w:p>
        </w:tc>
      </w:tr>
    </w:tbl>
    <w:p w14:paraId="574A5EED" w14:textId="77777777" w:rsidR="00D74AE1" w:rsidRPr="00A574DA" w:rsidRDefault="00863F5D" w:rsidP="00E16633">
      <w:pPr>
        <w:pStyle w:val="Textedesaisie"/>
      </w:pPr>
      <w:r w:rsidRPr="00A574DA">
        <w:rPr>
          <w:noProof/>
          <w:lang w:eastAsia="en-GB"/>
        </w:rPr>
        <mc:AlternateContent>
          <mc:Choice Requires="wps">
            <w:drawing>
              <wp:anchor distT="0" distB="0" distL="114300" distR="114300" simplePos="0" relativeHeight="251659264" behindDoc="1" locked="1" layoutInCell="1" allowOverlap="1" wp14:anchorId="3F4D64A4" wp14:editId="171ABC53">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0330CD" w14:paraId="76F94D9D" w14:textId="77777777" w:rsidTr="00693220">
                              <w:trPr>
                                <w:trHeight w:hRule="exact" w:val="8760"/>
                              </w:trPr>
                              <w:tc>
                                <w:tcPr>
                                  <w:tcW w:w="11230" w:type="dxa"/>
                                  <w:tcBorders>
                                    <w:top w:val="nil"/>
                                    <w:left w:val="nil"/>
                                    <w:bottom w:val="nil"/>
                                    <w:right w:val="nil"/>
                                  </w:tcBorders>
                                </w:tcPr>
                                <w:p w14:paraId="56618A09" w14:textId="77777777" w:rsidR="000330CD" w:rsidRPr="00EC43B8" w:rsidRDefault="000330CD" w:rsidP="00EC43B8">
                                  <w:pPr>
                                    <w:pStyle w:val="Visuel"/>
                                  </w:pPr>
                                </w:p>
                              </w:tc>
                            </w:tr>
                          </w:tbl>
                          <w:p w14:paraId="552371C6" w14:textId="77777777" w:rsidR="000330CD" w:rsidRDefault="000330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D64A4"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0330CD" w14:paraId="76F94D9D" w14:textId="77777777" w:rsidTr="00693220">
                        <w:trPr>
                          <w:trHeight w:hRule="exact" w:val="8760"/>
                        </w:trPr>
                        <w:tc>
                          <w:tcPr>
                            <w:tcW w:w="11230" w:type="dxa"/>
                            <w:tcBorders>
                              <w:top w:val="nil"/>
                              <w:left w:val="nil"/>
                              <w:bottom w:val="nil"/>
                              <w:right w:val="nil"/>
                            </w:tcBorders>
                          </w:tcPr>
                          <w:p w14:paraId="56618A09" w14:textId="77777777" w:rsidR="000330CD" w:rsidRPr="00EC43B8" w:rsidRDefault="000330CD" w:rsidP="00EC43B8">
                            <w:pPr>
                              <w:pStyle w:val="Visuel"/>
                            </w:pPr>
                          </w:p>
                        </w:tc>
                      </w:tr>
                    </w:tbl>
                    <w:p w14:paraId="552371C6" w14:textId="77777777" w:rsidR="000330CD" w:rsidRDefault="000330CD"/>
                  </w:txbxContent>
                </v:textbox>
                <w10:wrap anchorx="page" anchory="page"/>
                <w10:anchorlock/>
              </v:shape>
            </w:pict>
          </mc:Fallback>
        </mc:AlternateContent>
      </w:r>
    </w:p>
    <w:p w14:paraId="5B28A068" w14:textId="77777777" w:rsidR="00EB6F3C" w:rsidRPr="00A574DA" w:rsidRDefault="00EB6F3C" w:rsidP="003274DB">
      <w:pPr>
        <w:sectPr w:rsidR="00EB6F3C" w:rsidRPr="00A574DA" w:rsidSect="007A196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134" w:bottom="567" w:left="1134" w:header="567" w:footer="567" w:gutter="0"/>
          <w:cols w:space="708"/>
          <w:docGrid w:linePitch="360"/>
        </w:sectPr>
      </w:pPr>
    </w:p>
    <w:p w14:paraId="409EAEB7" w14:textId="77777777" w:rsidR="00E4158C" w:rsidRPr="00A574DA" w:rsidRDefault="005118C3">
      <w:pPr>
        <w:spacing w:after="200" w:line="276" w:lineRule="auto"/>
        <w:rPr>
          <w:b/>
          <w:caps/>
          <w:sz w:val="56"/>
          <w:szCs w:val="56"/>
        </w:rPr>
      </w:pPr>
      <w:bookmarkStart w:id="0" w:name="_Toc445900700"/>
      <w:r w:rsidRPr="00A574DA">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A574DA" w14:paraId="17ADAAA4" w14:textId="77777777" w:rsidTr="00200250">
        <w:tc>
          <w:tcPr>
            <w:tcW w:w="3398" w:type="dxa"/>
            <w:vAlign w:val="center"/>
          </w:tcPr>
          <w:p w14:paraId="22A182C4" w14:textId="77777777" w:rsidR="0074491D" w:rsidRPr="00A574DA" w:rsidRDefault="0074491D" w:rsidP="00200250">
            <w:pPr>
              <w:pStyle w:val="BodyText"/>
              <w:contextualSpacing/>
              <w:rPr>
                <w:rFonts w:cstheme="minorHAnsi"/>
              </w:rPr>
            </w:pPr>
            <w:r w:rsidRPr="00A574DA">
              <w:rPr>
                <w:rFonts w:asciiTheme="minorHAnsi" w:hAnsiTheme="minorHAnsi" w:cstheme="minorHAnsi"/>
              </w:rPr>
              <w:t>2018-12-14</w:t>
            </w:r>
          </w:p>
        </w:tc>
        <w:tc>
          <w:tcPr>
            <w:tcW w:w="3398" w:type="dxa"/>
            <w:vAlign w:val="center"/>
          </w:tcPr>
          <w:p w14:paraId="29225C57" w14:textId="77777777" w:rsidR="0074491D" w:rsidRPr="00A574DA" w:rsidRDefault="0074491D" w:rsidP="00200250">
            <w:pPr>
              <w:pStyle w:val="BodyText"/>
              <w:contextualSpacing/>
              <w:rPr>
                <w:rFonts w:cstheme="minorHAnsi"/>
              </w:rPr>
            </w:pPr>
            <w:r w:rsidRPr="00A574DA">
              <w:rPr>
                <w:rFonts w:asciiTheme="minorHAnsi" w:hAnsiTheme="minorHAnsi" w:cstheme="minorHAnsi"/>
              </w:rPr>
              <w:t>Council session 65</w:t>
            </w:r>
          </w:p>
        </w:tc>
        <w:tc>
          <w:tcPr>
            <w:tcW w:w="3399" w:type="dxa"/>
            <w:vAlign w:val="center"/>
          </w:tcPr>
          <w:p w14:paraId="263D45DB" w14:textId="77777777" w:rsidR="0074491D" w:rsidRPr="00A574DA" w:rsidRDefault="0074491D" w:rsidP="00200250">
            <w:pPr>
              <w:pStyle w:val="BodyText"/>
              <w:contextualSpacing/>
              <w:rPr>
                <w:rFonts w:cstheme="minorHAnsi"/>
              </w:rPr>
            </w:pPr>
            <w:r w:rsidRPr="00A574DA">
              <w:rPr>
                <w:rFonts w:asciiTheme="minorHAnsi" w:hAnsiTheme="minorHAnsi" w:cstheme="minorHAnsi"/>
              </w:rPr>
              <w:t>Approval</w:t>
            </w:r>
            <w:r w:rsidR="004957DA" w:rsidRPr="00A574DA">
              <w:rPr>
                <w:rFonts w:asciiTheme="minorHAnsi" w:hAnsiTheme="minorHAnsi" w:cstheme="minorHAnsi"/>
              </w:rPr>
              <w:t>, requesting stronger position on cyber security</w:t>
            </w:r>
          </w:p>
        </w:tc>
      </w:tr>
      <w:tr w:rsidR="0074491D" w:rsidRPr="00A574DA" w14:paraId="08D0C586" w14:textId="77777777" w:rsidTr="00200250">
        <w:tc>
          <w:tcPr>
            <w:tcW w:w="3398" w:type="dxa"/>
            <w:vAlign w:val="center"/>
          </w:tcPr>
          <w:p w14:paraId="7C782560" w14:textId="77777777" w:rsidR="0074491D" w:rsidRPr="00A574DA" w:rsidRDefault="004957DA">
            <w:pPr>
              <w:pStyle w:val="BodyText"/>
              <w:contextualSpacing/>
              <w:rPr>
                <w:rFonts w:cstheme="minorHAnsi"/>
              </w:rPr>
            </w:pPr>
            <w:r w:rsidRPr="00A574DA">
              <w:rPr>
                <w:rFonts w:asciiTheme="minorHAnsi" w:hAnsiTheme="minorHAnsi" w:cstheme="minorHAnsi"/>
              </w:rPr>
              <w:t>2018-</w:t>
            </w:r>
            <w:r w:rsidR="0053435F" w:rsidRPr="00A574DA">
              <w:rPr>
                <w:rFonts w:asciiTheme="minorHAnsi" w:hAnsiTheme="minorHAnsi" w:cstheme="minorHAnsi"/>
              </w:rPr>
              <w:t>12-14</w:t>
            </w:r>
          </w:p>
        </w:tc>
        <w:tc>
          <w:tcPr>
            <w:tcW w:w="3398" w:type="dxa"/>
            <w:vAlign w:val="center"/>
          </w:tcPr>
          <w:p w14:paraId="283EBEE0" w14:textId="77777777" w:rsidR="0074491D" w:rsidRPr="00A574DA" w:rsidRDefault="0053435F" w:rsidP="00200250">
            <w:pPr>
              <w:pStyle w:val="BodyText"/>
              <w:contextualSpacing/>
              <w:rPr>
                <w:rFonts w:cstheme="minorHAnsi"/>
              </w:rPr>
            </w:pPr>
            <w:r w:rsidRPr="00A574DA">
              <w:rPr>
                <w:rFonts w:asciiTheme="minorHAnsi" w:hAnsiTheme="minorHAnsi" w:cstheme="minorHAnsi"/>
              </w:rPr>
              <w:t xml:space="preserve"> Council session 68</w:t>
            </w:r>
          </w:p>
        </w:tc>
        <w:tc>
          <w:tcPr>
            <w:tcW w:w="3399" w:type="dxa"/>
            <w:vAlign w:val="center"/>
          </w:tcPr>
          <w:p w14:paraId="0A2D598A" w14:textId="77777777" w:rsidR="004957DA" w:rsidRPr="00A574DA" w:rsidRDefault="0053435F">
            <w:pPr>
              <w:pStyle w:val="BodyText"/>
              <w:contextualSpacing/>
              <w:rPr>
                <w:rFonts w:cstheme="minorHAnsi"/>
              </w:rPr>
            </w:pPr>
            <w:r w:rsidRPr="00A574DA">
              <w:rPr>
                <w:rFonts w:asciiTheme="minorHAnsi" w:hAnsiTheme="minorHAnsi" w:cstheme="minorHAnsi"/>
              </w:rPr>
              <w:t>Entire document revised by Secretariat and PAP36</w:t>
            </w:r>
          </w:p>
        </w:tc>
      </w:tr>
      <w:tr w:rsidR="007F4358" w:rsidRPr="00A574DA" w14:paraId="34B9927D" w14:textId="77777777" w:rsidTr="00200250">
        <w:tc>
          <w:tcPr>
            <w:tcW w:w="3398" w:type="dxa"/>
            <w:vAlign w:val="center"/>
          </w:tcPr>
          <w:p w14:paraId="4C36569C" w14:textId="77777777"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2019-09-13</w:t>
            </w:r>
          </w:p>
        </w:tc>
        <w:tc>
          <w:tcPr>
            <w:tcW w:w="3398" w:type="dxa"/>
            <w:vAlign w:val="center"/>
          </w:tcPr>
          <w:p w14:paraId="5BA56999" w14:textId="77777777"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PAP 38</w:t>
            </w:r>
          </w:p>
        </w:tc>
        <w:tc>
          <w:tcPr>
            <w:tcW w:w="3399" w:type="dxa"/>
            <w:vAlign w:val="center"/>
          </w:tcPr>
          <w:p w14:paraId="73D104FF" w14:textId="77777777"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 xml:space="preserve">This document was originally contained information concerning drivers and trends.  For readability it was decided to split that section of the original document into a separate one - </w:t>
            </w:r>
            <w:r w:rsidRPr="00A574DA">
              <w:rPr>
                <w:rFonts w:asciiTheme="minorHAnsi" w:hAnsiTheme="minorHAnsi" w:cstheme="minorHAnsi"/>
                <w:i/>
                <w:iCs/>
              </w:rPr>
              <w:t>Current Drivers and Trends 201</w:t>
            </w:r>
            <w:r w:rsidR="00D36CB3" w:rsidRPr="00A574DA">
              <w:rPr>
                <w:rFonts w:asciiTheme="minorHAnsi" w:hAnsiTheme="minorHAnsi" w:cstheme="minorHAnsi"/>
                <w:i/>
                <w:iCs/>
              </w:rPr>
              <w:t>8</w:t>
            </w:r>
            <w:r w:rsidRPr="00A574DA">
              <w:rPr>
                <w:rFonts w:asciiTheme="minorHAnsi" w:hAnsiTheme="minorHAnsi" w:cstheme="minorHAnsi"/>
                <w:i/>
                <w:iCs/>
              </w:rPr>
              <w:t>.</w:t>
            </w:r>
          </w:p>
        </w:tc>
      </w:tr>
      <w:tr w:rsidR="007F4358" w:rsidRPr="00A574DA" w14:paraId="6A6C7EC8" w14:textId="77777777" w:rsidTr="00200250">
        <w:tc>
          <w:tcPr>
            <w:tcW w:w="3398" w:type="dxa"/>
            <w:vAlign w:val="center"/>
          </w:tcPr>
          <w:p w14:paraId="4E3595F5" w14:textId="77777777" w:rsidR="007F4358" w:rsidRPr="00A574DA" w:rsidRDefault="007F4358" w:rsidP="007F4358">
            <w:pPr>
              <w:pStyle w:val="BodyText"/>
              <w:contextualSpacing/>
              <w:rPr>
                <w:rFonts w:cstheme="minorHAnsi"/>
              </w:rPr>
            </w:pPr>
          </w:p>
        </w:tc>
        <w:tc>
          <w:tcPr>
            <w:tcW w:w="3398" w:type="dxa"/>
            <w:vAlign w:val="center"/>
          </w:tcPr>
          <w:p w14:paraId="78C6BBF5" w14:textId="77777777" w:rsidR="007F4358" w:rsidRPr="00A574DA" w:rsidRDefault="007F4358" w:rsidP="007F4358">
            <w:pPr>
              <w:pStyle w:val="BodyText"/>
              <w:contextualSpacing/>
              <w:rPr>
                <w:rFonts w:cstheme="minorHAnsi"/>
              </w:rPr>
            </w:pPr>
          </w:p>
        </w:tc>
        <w:tc>
          <w:tcPr>
            <w:tcW w:w="3399" w:type="dxa"/>
            <w:vAlign w:val="center"/>
          </w:tcPr>
          <w:p w14:paraId="7B258BAE" w14:textId="77777777" w:rsidR="007F4358" w:rsidRPr="00A574DA" w:rsidRDefault="007F4358" w:rsidP="007F4358">
            <w:pPr>
              <w:pStyle w:val="BodyText"/>
              <w:contextualSpacing/>
              <w:rPr>
                <w:rFonts w:cstheme="minorHAnsi"/>
              </w:rPr>
            </w:pPr>
          </w:p>
        </w:tc>
      </w:tr>
      <w:tr w:rsidR="007F4358" w:rsidRPr="00A574DA" w14:paraId="5ED062C3" w14:textId="77777777" w:rsidTr="00200250">
        <w:tc>
          <w:tcPr>
            <w:tcW w:w="3398" w:type="dxa"/>
            <w:vAlign w:val="center"/>
          </w:tcPr>
          <w:p w14:paraId="5F48A023" w14:textId="77777777" w:rsidR="007F4358" w:rsidRPr="00A574DA" w:rsidRDefault="007F4358" w:rsidP="007F4358">
            <w:pPr>
              <w:pStyle w:val="BodyText"/>
              <w:contextualSpacing/>
              <w:rPr>
                <w:rFonts w:cstheme="minorHAnsi"/>
              </w:rPr>
            </w:pPr>
          </w:p>
        </w:tc>
        <w:tc>
          <w:tcPr>
            <w:tcW w:w="3398" w:type="dxa"/>
            <w:vAlign w:val="center"/>
          </w:tcPr>
          <w:p w14:paraId="0034449F" w14:textId="77777777" w:rsidR="007F4358" w:rsidRPr="00A574DA" w:rsidRDefault="007F4358" w:rsidP="007F4358">
            <w:pPr>
              <w:pStyle w:val="BodyText"/>
              <w:contextualSpacing/>
              <w:rPr>
                <w:rFonts w:cstheme="minorHAnsi"/>
              </w:rPr>
            </w:pPr>
          </w:p>
        </w:tc>
        <w:tc>
          <w:tcPr>
            <w:tcW w:w="3399" w:type="dxa"/>
            <w:vAlign w:val="center"/>
          </w:tcPr>
          <w:p w14:paraId="70393C6F" w14:textId="77777777" w:rsidR="007F4358" w:rsidRPr="00A574DA" w:rsidRDefault="007F4358" w:rsidP="007F4358">
            <w:pPr>
              <w:pStyle w:val="BodyText"/>
              <w:contextualSpacing/>
              <w:rPr>
                <w:rFonts w:cstheme="minorHAnsi"/>
              </w:rPr>
            </w:pPr>
          </w:p>
        </w:tc>
      </w:tr>
    </w:tbl>
    <w:p w14:paraId="7B69C567" w14:textId="77777777" w:rsidR="005118C3" w:rsidRPr="00A574DA" w:rsidRDefault="005118C3">
      <w:pPr>
        <w:spacing w:after="200" w:line="276" w:lineRule="auto"/>
        <w:rPr>
          <w:b/>
          <w:caps/>
        </w:rPr>
      </w:pPr>
      <w:r w:rsidRPr="00A574DA">
        <w:rPr>
          <w:b/>
          <w:caps/>
        </w:rPr>
        <w:br w:type="page"/>
      </w:r>
    </w:p>
    <w:p w14:paraId="23C6F635" w14:textId="77777777" w:rsidR="005118C3" w:rsidRPr="00A574DA" w:rsidRDefault="0053435F">
      <w:pPr>
        <w:spacing w:after="200" w:line="276" w:lineRule="auto"/>
        <w:rPr>
          <w:b/>
          <w:color w:val="009FE3" w:themeColor="accent2"/>
          <w:sz w:val="56"/>
          <w:szCs w:val="56"/>
        </w:rPr>
      </w:pPr>
      <w:r w:rsidRPr="00A574DA">
        <w:rPr>
          <w:b/>
          <w:color w:val="009FE3" w:themeColor="accent2"/>
          <w:sz w:val="56"/>
          <w:szCs w:val="56"/>
        </w:rPr>
        <w:lastRenderedPageBreak/>
        <w:t>CONTENTS</w:t>
      </w:r>
    </w:p>
    <w:p w14:paraId="22E01769" w14:textId="77777777" w:rsidR="00BE028A" w:rsidRDefault="0047613B">
      <w:pPr>
        <w:pStyle w:val="TOC1"/>
        <w:rPr>
          <w:rFonts w:eastAsiaTheme="minorEastAsia"/>
          <w:b w:val="0"/>
          <w:caps w:val="0"/>
          <w:color w:val="auto"/>
          <w:lang w:eastAsia="en-GB"/>
        </w:rPr>
      </w:pPr>
      <w:r w:rsidRPr="00A574DA">
        <w:rPr>
          <w:b w:val="0"/>
          <w:caps w:val="0"/>
          <w:noProof w:val="0"/>
        </w:rPr>
        <w:fldChar w:fldCharType="begin"/>
      </w:r>
      <w:r w:rsidR="00D916AF" w:rsidRPr="00A574DA">
        <w:rPr>
          <w:b w:val="0"/>
          <w:caps w:val="0"/>
          <w:noProof w:val="0"/>
        </w:rPr>
        <w:instrText xml:space="preserve"> TOC \o "1-3" </w:instrText>
      </w:r>
      <w:r w:rsidRPr="00A574DA">
        <w:rPr>
          <w:b w:val="0"/>
          <w:caps w:val="0"/>
          <w:noProof w:val="0"/>
        </w:rPr>
        <w:fldChar w:fldCharType="separate"/>
      </w:r>
      <w:r w:rsidR="00BE028A">
        <w:t>1. The Purpose of THIS DOCUMENT</w:t>
      </w:r>
      <w:r w:rsidR="00BE028A">
        <w:tab/>
      </w:r>
      <w:r w:rsidR="00BE028A">
        <w:fldChar w:fldCharType="begin"/>
      </w:r>
      <w:r w:rsidR="00BE028A">
        <w:instrText xml:space="preserve"> PAGEREF _Toc24466843 \h </w:instrText>
      </w:r>
      <w:r w:rsidR="00BE028A">
        <w:fldChar w:fldCharType="separate"/>
      </w:r>
      <w:r w:rsidR="00BE028A">
        <w:t>5</w:t>
      </w:r>
      <w:r w:rsidR="00BE028A">
        <w:fldChar w:fldCharType="end"/>
      </w:r>
    </w:p>
    <w:p w14:paraId="09EEEDEA" w14:textId="77777777" w:rsidR="00BE028A" w:rsidRDefault="00BE028A">
      <w:pPr>
        <w:pStyle w:val="TOC1"/>
        <w:rPr>
          <w:rFonts w:eastAsiaTheme="minorEastAsia"/>
          <w:b w:val="0"/>
          <w:caps w:val="0"/>
          <w:color w:val="auto"/>
          <w:lang w:eastAsia="en-GB"/>
        </w:rPr>
      </w:pPr>
      <w:r>
        <w:t>2. POSITION STATEMENTS</w:t>
      </w:r>
      <w:r>
        <w:tab/>
      </w:r>
      <w:r>
        <w:fldChar w:fldCharType="begin"/>
      </w:r>
      <w:r>
        <w:instrText xml:space="preserve"> PAGEREF _Toc24466844 \h </w:instrText>
      </w:r>
      <w:r>
        <w:fldChar w:fldCharType="separate"/>
      </w:r>
      <w:r>
        <w:t>5</w:t>
      </w:r>
      <w:r>
        <w:fldChar w:fldCharType="end"/>
      </w:r>
    </w:p>
    <w:p w14:paraId="2E29EA86" w14:textId="77777777" w:rsidR="00BE028A" w:rsidRDefault="00BE028A">
      <w:pPr>
        <w:pStyle w:val="TOC2"/>
        <w:rPr>
          <w:rFonts w:eastAsiaTheme="minorEastAsia"/>
          <w:color w:val="auto"/>
          <w:lang w:eastAsia="en-GB"/>
        </w:rPr>
      </w:pPr>
      <w:r>
        <w:t>2.1. Purpose of the Statements</w:t>
      </w:r>
      <w:r>
        <w:tab/>
      </w:r>
      <w:r>
        <w:fldChar w:fldCharType="begin"/>
      </w:r>
      <w:r>
        <w:instrText xml:space="preserve"> PAGEREF _Toc24466845 \h </w:instrText>
      </w:r>
      <w:r>
        <w:fldChar w:fldCharType="separate"/>
      </w:r>
      <w:r>
        <w:t>5</w:t>
      </w:r>
      <w:r>
        <w:fldChar w:fldCharType="end"/>
      </w:r>
    </w:p>
    <w:p w14:paraId="1916D938" w14:textId="77777777" w:rsidR="00BE028A" w:rsidRDefault="00BE028A">
      <w:pPr>
        <w:pStyle w:val="TOC1"/>
        <w:rPr>
          <w:rFonts w:eastAsiaTheme="minorEastAsia"/>
          <w:b w:val="0"/>
          <w:caps w:val="0"/>
          <w:color w:val="auto"/>
          <w:lang w:eastAsia="en-GB"/>
        </w:rPr>
      </w:pPr>
      <w:r>
        <w:t>3. Marine Aids to Navigation PLANNING AND SERVICE REQUIREMENTS</w:t>
      </w:r>
      <w:r>
        <w:tab/>
      </w:r>
      <w:r>
        <w:fldChar w:fldCharType="begin"/>
      </w:r>
      <w:r>
        <w:instrText xml:space="preserve"> PAGEREF _Toc24466846 \h </w:instrText>
      </w:r>
      <w:r>
        <w:fldChar w:fldCharType="separate"/>
      </w:r>
      <w:r>
        <w:t>5</w:t>
      </w:r>
      <w:r>
        <w:fldChar w:fldCharType="end"/>
      </w:r>
    </w:p>
    <w:p w14:paraId="1C97F836" w14:textId="77777777" w:rsidR="00BE028A" w:rsidRDefault="00BE028A">
      <w:pPr>
        <w:pStyle w:val="TOC2"/>
        <w:rPr>
          <w:rFonts w:eastAsiaTheme="minorEastAsia"/>
          <w:color w:val="auto"/>
          <w:lang w:eastAsia="en-GB"/>
        </w:rPr>
      </w:pPr>
      <w:r>
        <w:t>3.1. Positions statements</w:t>
      </w:r>
      <w:r>
        <w:tab/>
      </w:r>
      <w:r>
        <w:fldChar w:fldCharType="begin"/>
      </w:r>
      <w:r>
        <w:instrText xml:space="preserve"> PAGEREF _Toc24466847 \h </w:instrText>
      </w:r>
      <w:r>
        <w:fldChar w:fldCharType="separate"/>
      </w:r>
      <w:r>
        <w:t>5</w:t>
      </w:r>
      <w:r>
        <w:fldChar w:fldCharType="end"/>
      </w:r>
    </w:p>
    <w:p w14:paraId="0D19F24F" w14:textId="77777777" w:rsidR="00BE028A" w:rsidRDefault="00BE028A" w:rsidP="00BE028A">
      <w:pPr>
        <w:pStyle w:val="TOC3"/>
        <w:rPr>
          <w:rFonts w:eastAsiaTheme="minorEastAsia"/>
          <w:noProof/>
          <w:sz w:val="22"/>
          <w:lang w:eastAsia="en-GB"/>
        </w:rPr>
      </w:pPr>
      <w:r>
        <w:rPr>
          <w:noProof/>
        </w:rPr>
        <w:t>3.1.1. Obligations and regulatory compliance</w:t>
      </w:r>
      <w:r>
        <w:rPr>
          <w:noProof/>
        </w:rPr>
        <w:tab/>
      </w:r>
      <w:r>
        <w:rPr>
          <w:noProof/>
        </w:rPr>
        <w:fldChar w:fldCharType="begin"/>
      </w:r>
      <w:r>
        <w:rPr>
          <w:noProof/>
        </w:rPr>
        <w:instrText xml:space="preserve"> PAGEREF _Toc24466848 \h </w:instrText>
      </w:r>
      <w:r>
        <w:rPr>
          <w:noProof/>
        </w:rPr>
      </w:r>
      <w:r>
        <w:rPr>
          <w:noProof/>
        </w:rPr>
        <w:fldChar w:fldCharType="separate"/>
      </w:r>
      <w:r>
        <w:rPr>
          <w:noProof/>
        </w:rPr>
        <w:t>5</w:t>
      </w:r>
      <w:r>
        <w:rPr>
          <w:noProof/>
        </w:rPr>
        <w:fldChar w:fldCharType="end"/>
      </w:r>
    </w:p>
    <w:p w14:paraId="37716723" w14:textId="77777777" w:rsidR="00BE028A" w:rsidRDefault="00BE028A" w:rsidP="00BE028A">
      <w:pPr>
        <w:pStyle w:val="TOC3"/>
        <w:rPr>
          <w:rFonts w:eastAsiaTheme="minorEastAsia"/>
          <w:noProof/>
          <w:sz w:val="22"/>
          <w:lang w:eastAsia="en-GB"/>
        </w:rPr>
      </w:pPr>
      <w:r w:rsidRPr="00303F3C">
        <w:rPr>
          <w:noProof/>
        </w:rPr>
        <w:t>3.1.2. International framework for the provision of VTS</w:t>
      </w:r>
      <w:r>
        <w:rPr>
          <w:noProof/>
        </w:rPr>
        <w:tab/>
      </w:r>
      <w:r>
        <w:rPr>
          <w:noProof/>
        </w:rPr>
        <w:fldChar w:fldCharType="begin"/>
      </w:r>
      <w:r>
        <w:rPr>
          <w:noProof/>
        </w:rPr>
        <w:instrText xml:space="preserve"> PAGEREF _Toc24466849 \h </w:instrText>
      </w:r>
      <w:r>
        <w:rPr>
          <w:noProof/>
        </w:rPr>
      </w:r>
      <w:r>
        <w:rPr>
          <w:noProof/>
        </w:rPr>
        <w:fldChar w:fldCharType="separate"/>
      </w:r>
      <w:r>
        <w:rPr>
          <w:noProof/>
        </w:rPr>
        <w:t>5</w:t>
      </w:r>
      <w:r>
        <w:rPr>
          <w:noProof/>
        </w:rPr>
        <w:fldChar w:fldCharType="end"/>
      </w:r>
    </w:p>
    <w:p w14:paraId="148E8A86" w14:textId="77777777" w:rsidR="00BE028A" w:rsidRDefault="00BE028A" w:rsidP="00BE028A">
      <w:pPr>
        <w:pStyle w:val="TOC3"/>
        <w:rPr>
          <w:rFonts w:eastAsiaTheme="minorEastAsia"/>
          <w:noProof/>
          <w:sz w:val="22"/>
          <w:lang w:eastAsia="en-GB"/>
        </w:rPr>
      </w:pPr>
      <w:r w:rsidRPr="00303F3C">
        <w:rPr>
          <w:noProof/>
        </w:rPr>
        <w:t>3.1.3. National competent authority and legislation and regulations for VTS</w:t>
      </w:r>
      <w:r>
        <w:rPr>
          <w:noProof/>
        </w:rPr>
        <w:tab/>
      </w:r>
      <w:r>
        <w:rPr>
          <w:noProof/>
        </w:rPr>
        <w:fldChar w:fldCharType="begin"/>
      </w:r>
      <w:r>
        <w:rPr>
          <w:noProof/>
        </w:rPr>
        <w:instrText xml:space="preserve"> PAGEREF _Toc24466850 \h </w:instrText>
      </w:r>
      <w:r>
        <w:rPr>
          <w:noProof/>
        </w:rPr>
      </w:r>
      <w:r>
        <w:rPr>
          <w:noProof/>
        </w:rPr>
        <w:fldChar w:fldCharType="separate"/>
      </w:r>
      <w:r>
        <w:rPr>
          <w:noProof/>
        </w:rPr>
        <w:t>6</w:t>
      </w:r>
      <w:r>
        <w:rPr>
          <w:noProof/>
        </w:rPr>
        <w:fldChar w:fldCharType="end"/>
      </w:r>
    </w:p>
    <w:p w14:paraId="3B65043B" w14:textId="77777777" w:rsidR="00BE028A" w:rsidRDefault="00BE028A" w:rsidP="00BE028A">
      <w:pPr>
        <w:pStyle w:val="TOC3"/>
        <w:rPr>
          <w:rFonts w:eastAsiaTheme="minorEastAsia"/>
          <w:noProof/>
          <w:sz w:val="22"/>
          <w:lang w:eastAsia="en-GB"/>
        </w:rPr>
      </w:pPr>
      <w:r>
        <w:rPr>
          <w:noProof/>
        </w:rPr>
        <w:t>3.1.4. Marine aids to navigation planning</w:t>
      </w:r>
      <w:r>
        <w:rPr>
          <w:noProof/>
        </w:rPr>
        <w:tab/>
      </w:r>
      <w:r>
        <w:rPr>
          <w:noProof/>
        </w:rPr>
        <w:fldChar w:fldCharType="begin"/>
      </w:r>
      <w:r>
        <w:rPr>
          <w:noProof/>
        </w:rPr>
        <w:instrText xml:space="preserve"> PAGEREF _Toc24466851 \h </w:instrText>
      </w:r>
      <w:r>
        <w:rPr>
          <w:noProof/>
        </w:rPr>
      </w:r>
      <w:r>
        <w:rPr>
          <w:noProof/>
        </w:rPr>
        <w:fldChar w:fldCharType="separate"/>
      </w:r>
      <w:r>
        <w:rPr>
          <w:noProof/>
        </w:rPr>
        <w:t>7</w:t>
      </w:r>
      <w:r>
        <w:rPr>
          <w:noProof/>
        </w:rPr>
        <w:fldChar w:fldCharType="end"/>
      </w:r>
    </w:p>
    <w:p w14:paraId="2D602533" w14:textId="77777777" w:rsidR="00BE028A" w:rsidRDefault="00BE028A" w:rsidP="00BE028A">
      <w:pPr>
        <w:pStyle w:val="TOC3"/>
        <w:rPr>
          <w:rFonts w:eastAsiaTheme="minorEastAsia"/>
          <w:noProof/>
          <w:sz w:val="22"/>
          <w:lang w:eastAsia="en-GB"/>
        </w:rPr>
      </w:pPr>
      <w:r>
        <w:rPr>
          <w:noProof/>
        </w:rPr>
        <w:t>3.1.5. Risk management</w:t>
      </w:r>
      <w:r>
        <w:rPr>
          <w:noProof/>
        </w:rPr>
        <w:tab/>
      </w:r>
      <w:r>
        <w:rPr>
          <w:noProof/>
        </w:rPr>
        <w:fldChar w:fldCharType="begin"/>
      </w:r>
      <w:r>
        <w:rPr>
          <w:noProof/>
        </w:rPr>
        <w:instrText xml:space="preserve"> PAGEREF _Toc24466852 \h </w:instrText>
      </w:r>
      <w:r>
        <w:rPr>
          <w:noProof/>
        </w:rPr>
      </w:r>
      <w:r>
        <w:rPr>
          <w:noProof/>
        </w:rPr>
        <w:fldChar w:fldCharType="separate"/>
      </w:r>
      <w:r>
        <w:rPr>
          <w:noProof/>
        </w:rPr>
        <w:t>7</w:t>
      </w:r>
      <w:r>
        <w:rPr>
          <w:noProof/>
        </w:rPr>
        <w:fldChar w:fldCharType="end"/>
      </w:r>
    </w:p>
    <w:p w14:paraId="5C7FE03B" w14:textId="77777777" w:rsidR="00BE028A" w:rsidRDefault="00BE028A" w:rsidP="00BE028A">
      <w:pPr>
        <w:pStyle w:val="TOC3"/>
        <w:rPr>
          <w:rFonts w:eastAsiaTheme="minorEastAsia"/>
          <w:noProof/>
          <w:sz w:val="22"/>
          <w:lang w:eastAsia="en-GB"/>
        </w:rPr>
      </w:pPr>
      <w:r>
        <w:rPr>
          <w:noProof/>
        </w:rPr>
        <w:t>3.1.6. Gathering and use of historical AIS data</w:t>
      </w:r>
      <w:r>
        <w:rPr>
          <w:noProof/>
        </w:rPr>
        <w:tab/>
      </w:r>
      <w:r>
        <w:rPr>
          <w:noProof/>
        </w:rPr>
        <w:fldChar w:fldCharType="begin"/>
      </w:r>
      <w:r>
        <w:rPr>
          <w:noProof/>
        </w:rPr>
        <w:instrText xml:space="preserve"> PAGEREF _Toc24466853 \h </w:instrText>
      </w:r>
      <w:r>
        <w:rPr>
          <w:noProof/>
        </w:rPr>
      </w:r>
      <w:r>
        <w:rPr>
          <w:noProof/>
        </w:rPr>
        <w:fldChar w:fldCharType="separate"/>
      </w:r>
      <w:r>
        <w:rPr>
          <w:noProof/>
        </w:rPr>
        <w:t>8</w:t>
      </w:r>
      <w:r>
        <w:rPr>
          <w:noProof/>
        </w:rPr>
        <w:fldChar w:fldCharType="end"/>
      </w:r>
    </w:p>
    <w:p w14:paraId="30CA14F2" w14:textId="77777777" w:rsidR="00BE028A" w:rsidRDefault="00BE028A" w:rsidP="00BE028A">
      <w:pPr>
        <w:pStyle w:val="TOC3"/>
        <w:rPr>
          <w:rFonts w:eastAsiaTheme="minorEastAsia"/>
          <w:noProof/>
          <w:sz w:val="22"/>
          <w:lang w:eastAsia="en-GB"/>
        </w:rPr>
      </w:pPr>
      <w:r>
        <w:rPr>
          <w:noProof/>
        </w:rPr>
        <w:t>3.1.7. Service requirements</w:t>
      </w:r>
      <w:r>
        <w:rPr>
          <w:noProof/>
        </w:rPr>
        <w:tab/>
      </w:r>
      <w:r>
        <w:rPr>
          <w:noProof/>
        </w:rPr>
        <w:fldChar w:fldCharType="begin"/>
      </w:r>
      <w:r>
        <w:rPr>
          <w:noProof/>
        </w:rPr>
        <w:instrText xml:space="preserve"> PAGEREF _Toc24466854 \h </w:instrText>
      </w:r>
      <w:r>
        <w:rPr>
          <w:noProof/>
        </w:rPr>
      </w:r>
      <w:r>
        <w:rPr>
          <w:noProof/>
        </w:rPr>
        <w:fldChar w:fldCharType="separate"/>
      </w:r>
      <w:r>
        <w:rPr>
          <w:noProof/>
        </w:rPr>
        <w:t>8</w:t>
      </w:r>
      <w:r>
        <w:rPr>
          <w:noProof/>
        </w:rPr>
        <w:fldChar w:fldCharType="end"/>
      </w:r>
    </w:p>
    <w:p w14:paraId="539255C4" w14:textId="77777777" w:rsidR="00BE028A" w:rsidRDefault="00BE028A" w:rsidP="00BE028A">
      <w:pPr>
        <w:pStyle w:val="TOC3"/>
        <w:rPr>
          <w:rFonts w:eastAsiaTheme="minorEastAsia"/>
          <w:noProof/>
          <w:sz w:val="22"/>
          <w:lang w:eastAsia="en-GB"/>
        </w:rPr>
      </w:pPr>
      <w:r>
        <w:rPr>
          <w:noProof/>
        </w:rPr>
        <w:t>3.1.8. The future of visual marine aids to navigation</w:t>
      </w:r>
      <w:r>
        <w:rPr>
          <w:noProof/>
        </w:rPr>
        <w:tab/>
      </w:r>
      <w:r>
        <w:rPr>
          <w:noProof/>
        </w:rPr>
        <w:fldChar w:fldCharType="begin"/>
      </w:r>
      <w:r>
        <w:rPr>
          <w:noProof/>
        </w:rPr>
        <w:instrText xml:space="preserve"> PAGEREF _Toc24466855 \h </w:instrText>
      </w:r>
      <w:r>
        <w:rPr>
          <w:noProof/>
        </w:rPr>
      </w:r>
      <w:r>
        <w:rPr>
          <w:noProof/>
        </w:rPr>
        <w:fldChar w:fldCharType="separate"/>
      </w:r>
      <w:r>
        <w:rPr>
          <w:noProof/>
        </w:rPr>
        <w:t>8</w:t>
      </w:r>
      <w:r>
        <w:rPr>
          <w:noProof/>
        </w:rPr>
        <w:fldChar w:fldCharType="end"/>
      </w:r>
    </w:p>
    <w:p w14:paraId="2FF10F7B" w14:textId="77777777" w:rsidR="00BE028A" w:rsidRDefault="00BE028A" w:rsidP="00BE028A">
      <w:pPr>
        <w:pStyle w:val="TOC3"/>
        <w:rPr>
          <w:rFonts w:eastAsiaTheme="minorEastAsia"/>
          <w:noProof/>
          <w:sz w:val="22"/>
          <w:lang w:eastAsia="en-GB"/>
        </w:rPr>
      </w:pPr>
      <w:r>
        <w:rPr>
          <w:noProof/>
        </w:rPr>
        <w:t>3.1.9. Harmonisation of marine aids to navigation via the adoption of IALA Standards</w:t>
      </w:r>
      <w:r>
        <w:rPr>
          <w:noProof/>
        </w:rPr>
        <w:tab/>
      </w:r>
      <w:r>
        <w:rPr>
          <w:noProof/>
        </w:rPr>
        <w:fldChar w:fldCharType="begin"/>
      </w:r>
      <w:r>
        <w:rPr>
          <w:noProof/>
        </w:rPr>
        <w:instrText xml:space="preserve"> PAGEREF _Toc24466856 \h </w:instrText>
      </w:r>
      <w:r>
        <w:rPr>
          <w:noProof/>
        </w:rPr>
      </w:r>
      <w:r>
        <w:rPr>
          <w:noProof/>
        </w:rPr>
        <w:fldChar w:fldCharType="separate"/>
      </w:r>
      <w:r>
        <w:rPr>
          <w:noProof/>
        </w:rPr>
        <w:t>8</w:t>
      </w:r>
      <w:r>
        <w:rPr>
          <w:noProof/>
        </w:rPr>
        <w:fldChar w:fldCharType="end"/>
      </w:r>
    </w:p>
    <w:p w14:paraId="4DEB9BE7" w14:textId="77777777" w:rsidR="00BE028A" w:rsidRDefault="00BE028A">
      <w:pPr>
        <w:pStyle w:val="TOC1"/>
        <w:rPr>
          <w:rFonts w:eastAsiaTheme="minorEastAsia"/>
          <w:b w:val="0"/>
          <w:caps w:val="0"/>
          <w:color w:val="auto"/>
          <w:lang w:eastAsia="en-GB"/>
        </w:rPr>
      </w:pPr>
      <w:r>
        <w:t>4. A</w:t>
      </w:r>
      <w:r w:rsidRPr="00303F3C">
        <w:rPr>
          <w:caps w:val="0"/>
        </w:rPr>
        <w:t>to</w:t>
      </w:r>
      <w:r>
        <w:t>N DESIGN AND DELIVERY</w:t>
      </w:r>
      <w:r>
        <w:tab/>
      </w:r>
      <w:r>
        <w:fldChar w:fldCharType="begin"/>
      </w:r>
      <w:r>
        <w:instrText xml:space="preserve"> PAGEREF _Toc24466857 \h </w:instrText>
      </w:r>
      <w:r>
        <w:fldChar w:fldCharType="separate"/>
      </w:r>
      <w:r>
        <w:t>9</w:t>
      </w:r>
      <w:r>
        <w:fldChar w:fldCharType="end"/>
      </w:r>
    </w:p>
    <w:p w14:paraId="62C8CBED" w14:textId="77777777" w:rsidR="00BE028A" w:rsidRDefault="00BE028A">
      <w:pPr>
        <w:pStyle w:val="TOC2"/>
        <w:rPr>
          <w:rFonts w:eastAsiaTheme="minorEastAsia"/>
          <w:color w:val="auto"/>
          <w:lang w:eastAsia="en-GB"/>
        </w:rPr>
      </w:pPr>
      <w:r>
        <w:t>4.1. Position statements</w:t>
      </w:r>
      <w:r>
        <w:tab/>
      </w:r>
      <w:r>
        <w:fldChar w:fldCharType="begin"/>
      </w:r>
      <w:r>
        <w:instrText xml:space="preserve"> PAGEREF _Toc24466858 \h </w:instrText>
      </w:r>
      <w:r>
        <w:fldChar w:fldCharType="separate"/>
      </w:r>
      <w:r>
        <w:t>9</w:t>
      </w:r>
      <w:r>
        <w:fldChar w:fldCharType="end"/>
      </w:r>
    </w:p>
    <w:p w14:paraId="4C442939" w14:textId="77777777" w:rsidR="00BE028A" w:rsidRDefault="00BE028A" w:rsidP="00BE028A">
      <w:pPr>
        <w:pStyle w:val="TOC3"/>
        <w:rPr>
          <w:rFonts w:eastAsiaTheme="minorEastAsia"/>
          <w:noProof/>
          <w:sz w:val="22"/>
          <w:lang w:eastAsia="en-GB"/>
        </w:rPr>
      </w:pPr>
      <w:r w:rsidRPr="00303F3C">
        <w:rPr>
          <w:rFonts w:eastAsia="Times New Roman"/>
          <w:noProof/>
        </w:rPr>
        <w:t>4.1.1. Light and vision</w:t>
      </w:r>
      <w:r>
        <w:rPr>
          <w:noProof/>
        </w:rPr>
        <w:tab/>
      </w:r>
      <w:r>
        <w:rPr>
          <w:noProof/>
        </w:rPr>
        <w:fldChar w:fldCharType="begin"/>
      </w:r>
      <w:r>
        <w:rPr>
          <w:noProof/>
        </w:rPr>
        <w:instrText xml:space="preserve"> PAGEREF _Toc24466859 \h </w:instrText>
      </w:r>
      <w:r>
        <w:rPr>
          <w:noProof/>
        </w:rPr>
      </w:r>
      <w:r>
        <w:rPr>
          <w:noProof/>
        </w:rPr>
        <w:fldChar w:fldCharType="separate"/>
      </w:r>
      <w:r>
        <w:rPr>
          <w:noProof/>
        </w:rPr>
        <w:t>9</w:t>
      </w:r>
      <w:r>
        <w:rPr>
          <w:noProof/>
        </w:rPr>
        <w:fldChar w:fldCharType="end"/>
      </w:r>
    </w:p>
    <w:p w14:paraId="6DEE5FA6" w14:textId="77777777" w:rsidR="00BE028A" w:rsidRDefault="00BE028A" w:rsidP="00BE028A">
      <w:pPr>
        <w:pStyle w:val="TOC3"/>
        <w:rPr>
          <w:rFonts w:eastAsiaTheme="minorEastAsia"/>
          <w:noProof/>
          <w:sz w:val="22"/>
          <w:lang w:eastAsia="en-GB"/>
        </w:rPr>
      </w:pPr>
      <w:r w:rsidRPr="00303F3C">
        <w:rPr>
          <w:noProof/>
        </w:rPr>
        <w:t>4.1.2. Design, Implementation &amp; Maintenance</w:t>
      </w:r>
      <w:r>
        <w:rPr>
          <w:noProof/>
        </w:rPr>
        <w:tab/>
      </w:r>
      <w:r>
        <w:rPr>
          <w:noProof/>
        </w:rPr>
        <w:fldChar w:fldCharType="begin"/>
      </w:r>
      <w:r>
        <w:rPr>
          <w:noProof/>
        </w:rPr>
        <w:instrText xml:space="preserve"> PAGEREF _Toc24466860 \h </w:instrText>
      </w:r>
      <w:r>
        <w:rPr>
          <w:noProof/>
        </w:rPr>
      </w:r>
      <w:r>
        <w:rPr>
          <w:noProof/>
        </w:rPr>
        <w:fldChar w:fldCharType="separate"/>
      </w:r>
      <w:r>
        <w:rPr>
          <w:noProof/>
        </w:rPr>
        <w:t>9</w:t>
      </w:r>
      <w:r>
        <w:rPr>
          <w:noProof/>
        </w:rPr>
        <w:fldChar w:fldCharType="end"/>
      </w:r>
    </w:p>
    <w:p w14:paraId="6CD84B61" w14:textId="77777777" w:rsidR="00BE028A" w:rsidRDefault="00BE028A" w:rsidP="00BE028A">
      <w:pPr>
        <w:pStyle w:val="TOC3"/>
        <w:rPr>
          <w:rFonts w:eastAsiaTheme="minorEastAsia"/>
          <w:noProof/>
          <w:sz w:val="22"/>
          <w:lang w:eastAsia="en-GB"/>
        </w:rPr>
      </w:pPr>
      <w:r w:rsidRPr="00303F3C">
        <w:rPr>
          <w:noProof/>
        </w:rPr>
        <w:t>4.1.3. Floating marine aids to navigation</w:t>
      </w:r>
      <w:r>
        <w:rPr>
          <w:noProof/>
        </w:rPr>
        <w:tab/>
      </w:r>
      <w:r>
        <w:rPr>
          <w:noProof/>
        </w:rPr>
        <w:fldChar w:fldCharType="begin"/>
      </w:r>
      <w:r>
        <w:rPr>
          <w:noProof/>
        </w:rPr>
        <w:instrText xml:space="preserve"> PAGEREF _Toc24466861 \h </w:instrText>
      </w:r>
      <w:r>
        <w:rPr>
          <w:noProof/>
        </w:rPr>
      </w:r>
      <w:r>
        <w:rPr>
          <w:noProof/>
        </w:rPr>
        <w:fldChar w:fldCharType="separate"/>
      </w:r>
      <w:r>
        <w:rPr>
          <w:noProof/>
        </w:rPr>
        <w:t>9</w:t>
      </w:r>
      <w:r>
        <w:rPr>
          <w:noProof/>
        </w:rPr>
        <w:fldChar w:fldCharType="end"/>
      </w:r>
    </w:p>
    <w:p w14:paraId="40D0AD9E" w14:textId="77777777" w:rsidR="00BE028A" w:rsidRDefault="00BE028A" w:rsidP="00BE028A">
      <w:pPr>
        <w:pStyle w:val="TOC3"/>
        <w:rPr>
          <w:rFonts w:eastAsiaTheme="minorEastAsia"/>
          <w:noProof/>
          <w:sz w:val="22"/>
          <w:lang w:eastAsia="en-GB"/>
        </w:rPr>
      </w:pPr>
      <w:r w:rsidRPr="00303F3C">
        <w:rPr>
          <w:rFonts w:eastAsia="Times New Roman"/>
          <w:noProof/>
        </w:rPr>
        <w:t>4.1.4. Safe working practices</w:t>
      </w:r>
      <w:r>
        <w:rPr>
          <w:noProof/>
        </w:rPr>
        <w:tab/>
      </w:r>
      <w:r>
        <w:rPr>
          <w:noProof/>
        </w:rPr>
        <w:fldChar w:fldCharType="begin"/>
      </w:r>
      <w:r>
        <w:rPr>
          <w:noProof/>
        </w:rPr>
        <w:instrText xml:space="preserve"> PAGEREF _Toc24466862 \h </w:instrText>
      </w:r>
      <w:r>
        <w:rPr>
          <w:noProof/>
        </w:rPr>
      </w:r>
      <w:r>
        <w:rPr>
          <w:noProof/>
        </w:rPr>
        <w:fldChar w:fldCharType="separate"/>
      </w:r>
      <w:r>
        <w:rPr>
          <w:noProof/>
        </w:rPr>
        <w:t>9</w:t>
      </w:r>
      <w:r>
        <w:rPr>
          <w:noProof/>
        </w:rPr>
        <w:fldChar w:fldCharType="end"/>
      </w:r>
    </w:p>
    <w:p w14:paraId="20A15719" w14:textId="77777777" w:rsidR="00BE028A" w:rsidRDefault="00BE028A" w:rsidP="00BE028A">
      <w:pPr>
        <w:pStyle w:val="TOC3"/>
        <w:rPr>
          <w:rFonts w:eastAsiaTheme="minorEastAsia"/>
          <w:noProof/>
          <w:sz w:val="22"/>
          <w:lang w:eastAsia="en-GB"/>
        </w:rPr>
      </w:pPr>
      <w:r w:rsidRPr="00303F3C">
        <w:rPr>
          <w:noProof/>
        </w:rPr>
        <w:t>4.1.5. Providing AtoN Services in Extreme Climates</w:t>
      </w:r>
      <w:r>
        <w:rPr>
          <w:noProof/>
        </w:rPr>
        <w:tab/>
      </w:r>
      <w:r>
        <w:rPr>
          <w:noProof/>
        </w:rPr>
        <w:fldChar w:fldCharType="begin"/>
      </w:r>
      <w:r>
        <w:rPr>
          <w:noProof/>
        </w:rPr>
        <w:instrText xml:space="preserve"> PAGEREF _Toc24466863 \h </w:instrText>
      </w:r>
      <w:r>
        <w:rPr>
          <w:noProof/>
        </w:rPr>
      </w:r>
      <w:r>
        <w:rPr>
          <w:noProof/>
        </w:rPr>
        <w:fldChar w:fldCharType="separate"/>
      </w:r>
      <w:r>
        <w:rPr>
          <w:noProof/>
        </w:rPr>
        <w:t>9</w:t>
      </w:r>
      <w:r>
        <w:rPr>
          <w:noProof/>
        </w:rPr>
        <w:fldChar w:fldCharType="end"/>
      </w:r>
    </w:p>
    <w:p w14:paraId="6897259C" w14:textId="77777777" w:rsidR="00BE028A" w:rsidRDefault="00BE028A" w:rsidP="00BE028A">
      <w:pPr>
        <w:pStyle w:val="TOC3"/>
        <w:rPr>
          <w:rFonts w:eastAsiaTheme="minorEastAsia"/>
          <w:noProof/>
          <w:sz w:val="22"/>
          <w:lang w:eastAsia="en-GB"/>
        </w:rPr>
      </w:pPr>
      <w:r>
        <w:rPr>
          <w:noProof/>
        </w:rPr>
        <w:t>4.1.6. Sustainability in AtoN provision.</w:t>
      </w:r>
      <w:r>
        <w:rPr>
          <w:noProof/>
        </w:rPr>
        <w:tab/>
      </w:r>
      <w:r>
        <w:rPr>
          <w:noProof/>
        </w:rPr>
        <w:fldChar w:fldCharType="begin"/>
      </w:r>
      <w:r>
        <w:rPr>
          <w:noProof/>
        </w:rPr>
        <w:instrText xml:space="preserve"> PAGEREF _Toc24466864 \h </w:instrText>
      </w:r>
      <w:r>
        <w:rPr>
          <w:noProof/>
        </w:rPr>
      </w:r>
      <w:r>
        <w:rPr>
          <w:noProof/>
        </w:rPr>
        <w:fldChar w:fldCharType="separate"/>
      </w:r>
      <w:r>
        <w:rPr>
          <w:noProof/>
        </w:rPr>
        <w:t>9</w:t>
      </w:r>
      <w:r>
        <w:rPr>
          <w:noProof/>
        </w:rPr>
        <w:fldChar w:fldCharType="end"/>
      </w:r>
    </w:p>
    <w:p w14:paraId="098AAF1C" w14:textId="77777777" w:rsidR="00BE028A" w:rsidRDefault="00BE028A" w:rsidP="00BE028A">
      <w:pPr>
        <w:pStyle w:val="TOC3"/>
        <w:rPr>
          <w:rFonts w:eastAsiaTheme="minorEastAsia"/>
          <w:noProof/>
          <w:sz w:val="22"/>
          <w:lang w:eastAsia="en-GB"/>
        </w:rPr>
      </w:pPr>
      <w:r>
        <w:rPr>
          <w:noProof/>
        </w:rPr>
        <w:t>4.1.7. Delivery of maritime information via smart buoys and AIS-VDES base stations</w:t>
      </w:r>
      <w:r>
        <w:rPr>
          <w:noProof/>
        </w:rPr>
        <w:tab/>
      </w:r>
      <w:r>
        <w:rPr>
          <w:noProof/>
        </w:rPr>
        <w:fldChar w:fldCharType="begin"/>
      </w:r>
      <w:r>
        <w:rPr>
          <w:noProof/>
        </w:rPr>
        <w:instrText xml:space="preserve"> PAGEREF _Toc24466865 \h </w:instrText>
      </w:r>
      <w:r>
        <w:rPr>
          <w:noProof/>
        </w:rPr>
      </w:r>
      <w:r>
        <w:rPr>
          <w:noProof/>
        </w:rPr>
        <w:fldChar w:fldCharType="separate"/>
      </w:r>
      <w:r>
        <w:rPr>
          <w:noProof/>
        </w:rPr>
        <w:t>10</w:t>
      </w:r>
      <w:r>
        <w:rPr>
          <w:noProof/>
        </w:rPr>
        <w:fldChar w:fldCharType="end"/>
      </w:r>
    </w:p>
    <w:p w14:paraId="286C8C0E" w14:textId="77777777" w:rsidR="00BE028A" w:rsidRDefault="00BE028A" w:rsidP="00BE028A">
      <w:pPr>
        <w:pStyle w:val="TOC3"/>
        <w:rPr>
          <w:rFonts w:eastAsiaTheme="minorEastAsia"/>
          <w:noProof/>
          <w:sz w:val="22"/>
          <w:lang w:eastAsia="en-GB"/>
        </w:rPr>
      </w:pPr>
      <w:r w:rsidRPr="00303F3C">
        <w:rPr>
          <w:rFonts w:eastAsia="Times New Roman"/>
          <w:noProof/>
        </w:rPr>
        <w:t>4.1.8. Heritage</w:t>
      </w:r>
      <w:r>
        <w:rPr>
          <w:noProof/>
        </w:rPr>
        <w:tab/>
      </w:r>
      <w:r>
        <w:rPr>
          <w:noProof/>
        </w:rPr>
        <w:fldChar w:fldCharType="begin"/>
      </w:r>
      <w:r>
        <w:rPr>
          <w:noProof/>
        </w:rPr>
        <w:instrText xml:space="preserve"> PAGEREF _Toc24466866 \h </w:instrText>
      </w:r>
      <w:r>
        <w:rPr>
          <w:noProof/>
        </w:rPr>
      </w:r>
      <w:r>
        <w:rPr>
          <w:noProof/>
        </w:rPr>
        <w:fldChar w:fldCharType="separate"/>
      </w:r>
      <w:r>
        <w:rPr>
          <w:noProof/>
        </w:rPr>
        <w:t>10</w:t>
      </w:r>
      <w:r>
        <w:rPr>
          <w:noProof/>
        </w:rPr>
        <w:fldChar w:fldCharType="end"/>
      </w:r>
    </w:p>
    <w:p w14:paraId="6745C87B" w14:textId="77777777" w:rsidR="00BE028A" w:rsidRDefault="00BE028A" w:rsidP="00BE028A">
      <w:pPr>
        <w:pStyle w:val="TOC3"/>
        <w:rPr>
          <w:rFonts w:eastAsiaTheme="minorEastAsia"/>
          <w:noProof/>
          <w:sz w:val="22"/>
          <w:lang w:eastAsia="en-GB"/>
        </w:rPr>
      </w:pPr>
      <w:r w:rsidRPr="00303F3C">
        <w:rPr>
          <w:noProof/>
        </w:rPr>
        <w:t>4.1.9. Impact of autonomous vessels on AtoN infrastructure</w:t>
      </w:r>
      <w:r>
        <w:rPr>
          <w:noProof/>
        </w:rPr>
        <w:tab/>
      </w:r>
      <w:r>
        <w:rPr>
          <w:noProof/>
        </w:rPr>
        <w:fldChar w:fldCharType="begin"/>
      </w:r>
      <w:r>
        <w:rPr>
          <w:noProof/>
        </w:rPr>
        <w:instrText xml:space="preserve"> PAGEREF _Toc24466867 \h </w:instrText>
      </w:r>
      <w:r>
        <w:rPr>
          <w:noProof/>
        </w:rPr>
      </w:r>
      <w:r>
        <w:rPr>
          <w:noProof/>
        </w:rPr>
        <w:fldChar w:fldCharType="separate"/>
      </w:r>
      <w:r>
        <w:rPr>
          <w:noProof/>
        </w:rPr>
        <w:t>10</w:t>
      </w:r>
      <w:r>
        <w:rPr>
          <w:noProof/>
        </w:rPr>
        <w:fldChar w:fldCharType="end"/>
      </w:r>
    </w:p>
    <w:p w14:paraId="7B28F6E3" w14:textId="77777777" w:rsidR="00BE028A" w:rsidRDefault="00BE028A" w:rsidP="00BE028A">
      <w:pPr>
        <w:pStyle w:val="TOC3"/>
        <w:rPr>
          <w:rFonts w:eastAsiaTheme="minorEastAsia"/>
          <w:noProof/>
          <w:sz w:val="22"/>
          <w:lang w:eastAsia="en-GB"/>
        </w:rPr>
      </w:pPr>
      <w:r w:rsidRPr="00303F3C">
        <w:rPr>
          <w:rFonts w:eastAsia="Times New Roman"/>
          <w:noProof/>
        </w:rPr>
        <w:t>4.1.10. Port Operations</w:t>
      </w:r>
      <w:r>
        <w:rPr>
          <w:noProof/>
        </w:rPr>
        <w:tab/>
      </w:r>
      <w:r>
        <w:rPr>
          <w:noProof/>
        </w:rPr>
        <w:fldChar w:fldCharType="begin"/>
      </w:r>
      <w:r>
        <w:rPr>
          <w:noProof/>
        </w:rPr>
        <w:instrText xml:space="preserve"> PAGEREF _Toc24466868 \h </w:instrText>
      </w:r>
      <w:r>
        <w:rPr>
          <w:noProof/>
        </w:rPr>
      </w:r>
      <w:r>
        <w:rPr>
          <w:noProof/>
        </w:rPr>
        <w:fldChar w:fldCharType="separate"/>
      </w:r>
      <w:r>
        <w:rPr>
          <w:noProof/>
        </w:rPr>
        <w:t>11</w:t>
      </w:r>
      <w:r>
        <w:rPr>
          <w:noProof/>
        </w:rPr>
        <w:fldChar w:fldCharType="end"/>
      </w:r>
    </w:p>
    <w:p w14:paraId="6D946B5B" w14:textId="77777777" w:rsidR="00BE028A" w:rsidRDefault="00BE028A">
      <w:pPr>
        <w:pStyle w:val="TOC1"/>
        <w:rPr>
          <w:rFonts w:eastAsiaTheme="minorEastAsia"/>
          <w:b w:val="0"/>
          <w:caps w:val="0"/>
          <w:color w:val="auto"/>
          <w:lang w:eastAsia="en-GB"/>
        </w:rPr>
      </w:pPr>
      <w:r>
        <w:t>5. RADIO-NAVIGATION SERVICES</w:t>
      </w:r>
      <w:r>
        <w:tab/>
      </w:r>
      <w:r>
        <w:fldChar w:fldCharType="begin"/>
      </w:r>
      <w:r>
        <w:instrText xml:space="preserve"> PAGEREF _Toc24466869 \h </w:instrText>
      </w:r>
      <w:r>
        <w:fldChar w:fldCharType="separate"/>
      </w:r>
      <w:r>
        <w:t>11</w:t>
      </w:r>
      <w:r>
        <w:fldChar w:fldCharType="end"/>
      </w:r>
    </w:p>
    <w:p w14:paraId="71E77CDD" w14:textId="77777777" w:rsidR="00BE028A" w:rsidRDefault="00BE028A">
      <w:pPr>
        <w:pStyle w:val="TOC2"/>
        <w:rPr>
          <w:rFonts w:eastAsiaTheme="minorEastAsia"/>
          <w:color w:val="auto"/>
          <w:lang w:eastAsia="en-GB"/>
        </w:rPr>
      </w:pPr>
      <w:r>
        <w:t>5.1. Position statements</w:t>
      </w:r>
      <w:r>
        <w:tab/>
      </w:r>
      <w:r>
        <w:fldChar w:fldCharType="begin"/>
      </w:r>
      <w:r>
        <w:instrText xml:space="preserve"> PAGEREF _Toc24466870 \h </w:instrText>
      </w:r>
      <w:r>
        <w:fldChar w:fldCharType="separate"/>
      </w:r>
      <w:r>
        <w:t>11</w:t>
      </w:r>
      <w:r>
        <w:fldChar w:fldCharType="end"/>
      </w:r>
    </w:p>
    <w:p w14:paraId="58AE1F66" w14:textId="77777777" w:rsidR="00BE028A" w:rsidRDefault="00BE028A" w:rsidP="00BE028A">
      <w:pPr>
        <w:pStyle w:val="TOC3"/>
        <w:rPr>
          <w:rFonts w:eastAsiaTheme="minorEastAsia"/>
          <w:noProof/>
          <w:sz w:val="22"/>
          <w:lang w:eastAsia="en-GB"/>
        </w:rPr>
      </w:pPr>
      <w:r w:rsidRPr="00303F3C">
        <w:rPr>
          <w:noProof/>
        </w:rPr>
        <w:t>5.1.1. Satellite Positioning and Timing</w:t>
      </w:r>
      <w:r>
        <w:rPr>
          <w:noProof/>
        </w:rPr>
        <w:tab/>
      </w:r>
      <w:r>
        <w:rPr>
          <w:noProof/>
        </w:rPr>
        <w:fldChar w:fldCharType="begin"/>
      </w:r>
      <w:r>
        <w:rPr>
          <w:noProof/>
        </w:rPr>
        <w:instrText xml:space="preserve"> PAGEREF _Toc24466871 \h </w:instrText>
      </w:r>
      <w:r>
        <w:rPr>
          <w:noProof/>
        </w:rPr>
      </w:r>
      <w:r>
        <w:rPr>
          <w:noProof/>
        </w:rPr>
        <w:fldChar w:fldCharType="separate"/>
      </w:r>
      <w:r>
        <w:rPr>
          <w:noProof/>
        </w:rPr>
        <w:t>11</w:t>
      </w:r>
      <w:r>
        <w:rPr>
          <w:noProof/>
        </w:rPr>
        <w:fldChar w:fldCharType="end"/>
      </w:r>
    </w:p>
    <w:p w14:paraId="2AF7624C" w14:textId="77777777" w:rsidR="00BE028A" w:rsidRDefault="00BE028A" w:rsidP="00BE028A">
      <w:pPr>
        <w:pStyle w:val="TOC3"/>
        <w:rPr>
          <w:rFonts w:eastAsiaTheme="minorEastAsia"/>
          <w:noProof/>
          <w:sz w:val="22"/>
          <w:lang w:eastAsia="en-GB"/>
        </w:rPr>
      </w:pPr>
      <w:r>
        <w:rPr>
          <w:noProof/>
        </w:rPr>
        <w:t>5.1.2. Space Based Augmentation Systems (SBAS)</w:t>
      </w:r>
      <w:r>
        <w:rPr>
          <w:noProof/>
        </w:rPr>
        <w:tab/>
      </w:r>
      <w:r>
        <w:rPr>
          <w:noProof/>
        </w:rPr>
        <w:fldChar w:fldCharType="begin"/>
      </w:r>
      <w:r>
        <w:rPr>
          <w:noProof/>
        </w:rPr>
        <w:instrText xml:space="preserve"> PAGEREF _Toc24466872 \h </w:instrText>
      </w:r>
      <w:r>
        <w:rPr>
          <w:noProof/>
        </w:rPr>
      </w:r>
      <w:r>
        <w:rPr>
          <w:noProof/>
        </w:rPr>
        <w:fldChar w:fldCharType="separate"/>
      </w:r>
      <w:r>
        <w:rPr>
          <w:noProof/>
        </w:rPr>
        <w:t>11</w:t>
      </w:r>
      <w:r>
        <w:rPr>
          <w:noProof/>
        </w:rPr>
        <w:fldChar w:fldCharType="end"/>
      </w:r>
    </w:p>
    <w:p w14:paraId="6F82DA11" w14:textId="77777777" w:rsidR="00BE028A" w:rsidRDefault="00BE028A" w:rsidP="00BE028A">
      <w:pPr>
        <w:pStyle w:val="TOC3"/>
        <w:rPr>
          <w:rFonts w:eastAsiaTheme="minorEastAsia"/>
          <w:noProof/>
          <w:sz w:val="22"/>
          <w:lang w:eastAsia="en-GB"/>
        </w:rPr>
      </w:pPr>
      <w:r>
        <w:rPr>
          <w:noProof/>
        </w:rPr>
        <w:t>5.1.3. Terrestrial Augmentation Systems (DGNSS)</w:t>
      </w:r>
      <w:r>
        <w:rPr>
          <w:noProof/>
        </w:rPr>
        <w:tab/>
      </w:r>
      <w:r>
        <w:rPr>
          <w:noProof/>
        </w:rPr>
        <w:fldChar w:fldCharType="begin"/>
      </w:r>
      <w:r>
        <w:rPr>
          <w:noProof/>
        </w:rPr>
        <w:instrText xml:space="preserve"> PAGEREF _Toc24466873 \h </w:instrText>
      </w:r>
      <w:r>
        <w:rPr>
          <w:noProof/>
        </w:rPr>
      </w:r>
      <w:r>
        <w:rPr>
          <w:noProof/>
        </w:rPr>
        <w:fldChar w:fldCharType="separate"/>
      </w:r>
      <w:r>
        <w:rPr>
          <w:noProof/>
        </w:rPr>
        <w:t>12</w:t>
      </w:r>
      <w:r>
        <w:rPr>
          <w:noProof/>
        </w:rPr>
        <w:fldChar w:fldCharType="end"/>
      </w:r>
    </w:p>
    <w:p w14:paraId="09F4C3ED" w14:textId="77777777" w:rsidR="00BE028A" w:rsidRDefault="00BE028A" w:rsidP="00BE028A">
      <w:pPr>
        <w:pStyle w:val="TOC3"/>
        <w:rPr>
          <w:rFonts w:eastAsiaTheme="minorEastAsia"/>
          <w:noProof/>
          <w:sz w:val="22"/>
          <w:lang w:eastAsia="en-GB"/>
        </w:rPr>
      </w:pPr>
      <w:r>
        <w:rPr>
          <w:noProof/>
        </w:rPr>
        <w:t>5.1.4. Terrestrial radio-navigation services for GNSS resilience – conversion of existing DGNSS radio beacons for GNSS backup service</w:t>
      </w:r>
      <w:r>
        <w:rPr>
          <w:noProof/>
        </w:rPr>
        <w:tab/>
      </w:r>
      <w:r>
        <w:rPr>
          <w:noProof/>
        </w:rPr>
        <w:fldChar w:fldCharType="begin"/>
      </w:r>
      <w:r>
        <w:rPr>
          <w:noProof/>
        </w:rPr>
        <w:instrText xml:space="preserve"> PAGEREF _Toc24466874 \h </w:instrText>
      </w:r>
      <w:r>
        <w:rPr>
          <w:noProof/>
        </w:rPr>
      </w:r>
      <w:r>
        <w:rPr>
          <w:noProof/>
        </w:rPr>
        <w:fldChar w:fldCharType="separate"/>
      </w:r>
      <w:r>
        <w:rPr>
          <w:noProof/>
        </w:rPr>
        <w:t>12</w:t>
      </w:r>
      <w:r>
        <w:rPr>
          <w:noProof/>
        </w:rPr>
        <w:fldChar w:fldCharType="end"/>
      </w:r>
    </w:p>
    <w:p w14:paraId="0E0D176B" w14:textId="77777777" w:rsidR="00BE028A" w:rsidRDefault="00BE028A" w:rsidP="00BE028A">
      <w:pPr>
        <w:pStyle w:val="TOC3"/>
        <w:rPr>
          <w:rFonts w:eastAsiaTheme="minorEastAsia"/>
          <w:noProof/>
          <w:sz w:val="22"/>
          <w:lang w:eastAsia="en-GB"/>
        </w:rPr>
      </w:pPr>
      <w:r>
        <w:rPr>
          <w:noProof/>
        </w:rPr>
        <w:t>5.1.5. Terrestrial radio-navigation services for GNSS resilience – Loran-C, Chayka, eLoran, eChayka</w:t>
      </w:r>
      <w:r>
        <w:rPr>
          <w:noProof/>
        </w:rPr>
        <w:tab/>
      </w:r>
      <w:r>
        <w:rPr>
          <w:noProof/>
        </w:rPr>
        <w:fldChar w:fldCharType="begin"/>
      </w:r>
      <w:r>
        <w:rPr>
          <w:noProof/>
        </w:rPr>
        <w:instrText xml:space="preserve"> PAGEREF _Toc24466875 \h </w:instrText>
      </w:r>
      <w:r>
        <w:rPr>
          <w:noProof/>
        </w:rPr>
      </w:r>
      <w:r>
        <w:rPr>
          <w:noProof/>
        </w:rPr>
        <w:fldChar w:fldCharType="separate"/>
      </w:r>
      <w:r>
        <w:rPr>
          <w:noProof/>
        </w:rPr>
        <w:t>12</w:t>
      </w:r>
      <w:r>
        <w:rPr>
          <w:noProof/>
        </w:rPr>
        <w:fldChar w:fldCharType="end"/>
      </w:r>
    </w:p>
    <w:p w14:paraId="27481FD1" w14:textId="77777777" w:rsidR="00BE028A" w:rsidRDefault="00BE028A" w:rsidP="00BE028A">
      <w:pPr>
        <w:pStyle w:val="TOC3"/>
        <w:rPr>
          <w:rFonts w:eastAsiaTheme="minorEastAsia"/>
          <w:noProof/>
          <w:sz w:val="22"/>
          <w:lang w:eastAsia="en-GB"/>
        </w:rPr>
      </w:pPr>
      <w:r>
        <w:rPr>
          <w:noProof/>
        </w:rPr>
        <w:t>5.1.6. Terrestrial radio-navigation services for GNSS resilience – R-Mode use of AIS or VDES shore stations</w:t>
      </w:r>
      <w:r>
        <w:rPr>
          <w:noProof/>
        </w:rPr>
        <w:tab/>
      </w:r>
      <w:r>
        <w:rPr>
          <w:noProof/>
        </w:rPr>
        <w:fldChar w:fldCharType="begin"/>
      </w:r>
      <w:r>
        <w:rPr>
          <w:noProof/>
        </w:rPr>
        <w:instrText xml:space="preserve"> PAGEREF _Toc24466876 \h </w:instrText>
      </w:r>
      <w:r>
        <w:rPr>
          <w:noProof/>
        </w:rPr>
      </w:r>
      <w:r>
        <w:rPr>
          <w:noProof/>
        </w:rPr>
        <w:fldChar w:fldCharType="separate"/>
      </w:r>
      <w:r>
        <w:rPr>
          <w:noProof/>
        </w:rPr>
        <w:t>12</w:t>
      </w:r>
      <w:r>
        <w:rPr>
          <w:noProof/>
        </w:rPr>
        <w:fldChar w:fldCharType="end"/>
      </w:r>
    </w:p>
    <w:p w14:paraId="14F95465" w14:textId="77777777" w:rsidR="00BE028A" w:rsidRDefault="00BE028A" w:rsidP="00BE028A">
      <w:pPr>
        <w:pStyle w:val="TOC3"/>
        <w:rPr>
          <w:rFonts w:eastAsiaTheme="minorEastAsia"/>
          <w:noProof/>
          <w:sz w:val="22"/>
          <w:lang w:eastAsia="en-GB"/>
        </w:rPr>
      </w:pPr>
      <w:r>
        <w:rPr>
          <w:noProof/>
        </w:rPr>
        <w:t>5.1.7. Terrestrial radio-navigation services for GNSS resilience – FERNS Council</w:t>
      </w:r>
      <w:r>
        <w:rPr>
          <w:noProof/>
        </w:rPr>
        <w:tab/>
      </w:r>
      <w:r>
        <w:rPr>
          <w:noProof/>
        </w:rPr>
        <w:fldChar w:fldCharType="begin"/>
      </w:r>
      <w:r>
        <w:rPr>
          <w:noProof/>
        </w:rPr>
        <w:instrText xml:space="preserve"> PAGEREF _Toc24466877 \h </w:instrText>
      </w:r>
      <w:r>
        <w:rPr>
          <w:noProof/>
        </w:rPr>
      </w:r>
      <w:r>
        <w:rPr>
          <w:noProof/>
        </w:rPr>
        <w:fldChar w:fldCharType="separate"/>
      </w:r>
      <w:r>
        <w:rPr>
          <w:noProof/>
        </w:rPr>
        <w:t>13</w:t>
      </w:r>
      <w:r>
        <w:rPr>
          <w:noProof/>
        </w:rPr>
        <w:fldChar w:fldCharType="end"/>
      </w:r>
    </w:p>
    <w:p w14:paraId="3C275466" w14:textId="77777777" w:rsidR="00BE028A" w:rsidRDefault="00BE028A" w:rsidP="00BE028A">
      <w:pPr>
        <w:pStyle w:val="TOC3"/>
        <w:rPr>
          <w:rFonts w:eastAsiaTheme="minorEastAsia"/>
          <w:noProof/>
          <w:sz w:val="22"/>
          <w:lang w:eastAsia="en-GB"/>
        </w:rPr>
      </w:pPr>
      <w:r>
        <w:rPr>
          <w:noProof/>
        </w:rPr>
        <w:t>5.1.8. Timing services</w:t>
      </w:r>
      <w:r>
        <w:rPr>
          <w:noProof/>
        </w:rPr>
        <w:tab/>
      </w:r>
      <w:r>
        <w:rPr>
          <w:noProof/>
        </w:rPr>
        <w:fldChar w:fldCharType="begin"/>
      </w:r>
      <w:r>
        <w:rPr>
          <w:noProof/>
        </w:rPr>
        <w:instrText xml:space="preserve"> PAGEREF _Toc24466878 \h </w:instrText>
      </w:r>
      <w:r>
        <w:rPr>
          <w:noProof/>
        </w:rPr>
      </w:r>
      <w:r>
        <w:rPr>
          <w:noProof/>
        </w:rPr>
        <w:fldChar w:fldCharType="separate"/>
      </w:r>
      <w:r>
        <w:rPr>
          <w:noProof/>
        </w:rPr>
        <w:t>13</w:t>
      </w:r>
      <w:r>
        <w:rPr>
          <w:noProof/>
        </w:rPr>
        <w:fldChar w:fldCharType="end"/>
      </w:r>
    </w:p>
    <w:p w14:paraId="4BDD9F40" w14:textId="77777777" w:rsidR="00BE028A" w:rsidRDefault="00BE028A" w:rsidP="00BE028A">
      <w:pPr>
        <w:pStyle w:val="TOC3"/>
        <w:rPr>
          <w:rFonts w:eastAsiaTheme="minorEastAsia"/>
          <w:noProof/>
          <w:sz w:val="22"/>
          <w:lang w:eastAsia="en-GB"/>
        </w:rPr>
      </w:pPr>
      <w:r w:rsidRPr="00303F3C">
        <w:rPr>
          <w:noProof/>
        </w:rPr>
        <w:t>5.1.9. Racon &amp; radar positioning</w:t>
      </w:r>
      <w:r>
        <w:rPr>
          <w:noProof/>
        </w:rPr>
        <w:tab/>
      </w:r>
      <w:r>
        <w:rPr>
          <w:noProof/>
        </w:rPr>
        <w:fldChar w:fldCharType="begin"/>
      </w:r>
      <w:r>
        <w:rPr>
          <w:noProof/>
        </w:rPr>
        <w:instrText xml:space="preserve"> PAGEREF _Toc24466879 \h </w:instrText>
      </w:r>
      <w:r>
        <w:rPr>
          <w:noProof/>
        </w:rPr>
      </w:r>
      <w:r>
        <w:rPr>
          <w:noProof/>
        </w:rPr>
        <w:fldChar w:fldCharType="separate"/>
      </w:r>
      <w:r>
        <w:rPr>
          <w:noProof/>
        </w:rPr>
        <w:t>13</w:t>
      </w:r>
      <w:r>
        <w:rPr>
          <w:noProof/>
        </w:rPr>
        <w:fldChar w:fldCharType="end"/>
      </w:r>
    </w:p>
    <w:p w14:paraId="10333E0F" w14:textId="77777777" w:rsidR="00BE028A" w:rsidRDefault="00BE028A" w:rsidP="00BE028A">
      <w:pPr>
        <w:pStyle w:val="TOC3"/>
        <w:rPr>
          <w:rFonts w:eastAsiaTheme="minorEastAsia"/>
          <w:noProof/>
          <w:sz w:val="22"/>
          <w:lang w:eastAsia="en-GB"/>
        </w:rPr>
      </w:pPr>
      <w:r w:rsidRPr="00303F3C">
        <w:rPr>
          <w:noProof/>
        </w:rPr>
        <w:t>5.1.10. General view on harmonised resilient positioning</w:t>
      </w:r>
      <w:r>
        <w:rPr>
          <w:noProof/>
        </w:rPr>
        <w:tab/>
      </w:r>
      <w:r>
        <w:rPr>
          <w:noProof/>
        </w:rPr>
        <w:fldChar w:fldCharType="begin"/>
      </w:r>
      <w:r>
        <w:rPr>
          <w:noProof/>
        </w:rPr>
        <w:instrText xml:space="preserve"> PAGEREF _Toc24466880 \h </w:instrText>
      </w:r>
      <w:r>
        <w:rPr>
          <w:noProof/>
        </w:rPr>
      </w:r>
      <w:r>
        <w:rPr>
          <w:noProof/>
        </w:rPr>
        <w:fldChar w:fldCharType="separate"/>
      </w:r>
      <w:r>
        <w:rPr>
          <w:noProof/>
        </w:rPr>
        <w:t>13</w:t>
      </w:r>
      <w:r>
        <w:rPr>
          <w:noProof/>
        </w:rPr>
        <w:fldChar w:fldCharType="end"/>
      </w:r>
    </w:p>
    <w:p w14:paraId="18E076D4" w14:textId="77777777" w:rsidR="00BE028A" w:rsidRDefault="00BE028A">
      <w:pPr>
        <w:pStyle w:val="TOC1"/>
        <w:rPr>
          <w:rFonts w:eastAsiaTheme="minorEastAsia"/>
          <w:b w:val="0"/>
          <w:caps w:val="0"/>
          <w:color w:val="auto"/>
          <w:lang w:eastAsia="en-GB"/>
        </w:rPr>
      </w:pPr>
      <w:r>
        <w:t>6. VESSEL TRAFFIC SERVICES</w:t>
      </w:r>
      <w:r>
        <w:tab/>
      </w:r>
      <w:r>
        <w:fldChar w:fldCharType="begin"/>
      </w:r>
      <w:r>
        <w:instrText xml:space="preserve"> PAGEREF _Toc24466881 \h </w:instrText>
      </w:r>
      <w:r>
        <w:fldChar w:fldCharType="separate"/>
      </w:r>
      <w:r>
        <w:t>14</w:t>
      </w:r>
      <w:r>
        <w:fldChar w:fldCharType="end"/>
      </w:r>
    </w:p>
    <w:p w14:paraId="763B7163" w14:textId="77777777" w:rsidR="00BE028A" w:rsidRDefault="00BE028A">
      <w:pPr>
        <w:pStyle w:val="TOC2"/>
        <w:rPr>
          <w:rFonts w:eastAsiaTheme="minorEastAsia"/>
          <w:color w:val="auto"/>
          <w:lang w:eastAsia="en-GB"/>
        </w:rPr>
      </w:pPr>
      <w:r>
        <w:t>6.1. Position statements</w:t>
      </w:r>
      <w:r>
        <w:tab/>
      </w:r>
      <w:r>
        <w:fldChar w:fldCharType="begin"/>
      </w:r>
      <w:r>
        <w:instrText xml:space="preserve"> PAGEREF _Toc24466882 \h </w:instrText>
      </w:r>
      <w:r>
        <w:fldChar w:fldCharType="separate"/>
      </w:r>
      <w:r>
        <w:t>14</w:t>
      </w:r>
      <w:r>
        <w:fldChar w:fldCharType="end"/>
      </w:r>
    </w:p>
    <w:p w14:paraId="6179E304" w14:textId="77777777" w:rsidR="00BE028A" w:rsidRDefault="00BE028A" w:rsidP="00BE028A">
      <w:pPr>
        <w:pStyle w:val="TOC3"/>
        <w:rPr>
          <w:rFonts w:eastAsiaTheme="minorEastAsia"/>
          <w:noProof/>
          <w:sz w:val="22"/>
          <w:lang w:eastAsia="en-GB"/>
        </w:rPr>
      </w:pPr>
      <w:r w:rsidRPr="00303F3C">
        <w:rPr>
          <w:rFonts w:eastAsia="Times New Roman"/>
          <w:noProof/>
        </w:rPr>
        <w:t>6.1.1. Operations</w:t>
      </w:r>
      <w:r>
        <w:rPr>
          <w:noProof/>
        </w:rPr>
        <w:tab/>
      </w:r>
      <w:r>
        <w:rPr>
          <w:noProof/>
        </w:rPr>
        <w:fldChar w:fldCharType="begin"/>
      </w:r>
      <w:r>
        <w:rPr>
          <w:noProof/>
        </w:rPr>
        <w:instrText xml:space="preserve"> PAGEREF _Toc24466883 \h </w:instrText>
      </w:r>
      <w:r>
        <w:rPr>
          <w:noProof/>
        </w:rPr>
      </w:r>
      <w:r>
        <w:rPr>
          <w:noProof/>
        </w:rPr>
        <w:fldChar w:fldCharType="separate"/>
      </w:r>
      <w:r>
        <w:rPr>
          <w:noProof/>
        </w:rPr>
        <w:t>14</w:t>
      </w:r>
      <w:r>
        <w:rPr>
          <w:noProof/>
        </w:rPr>
        <w:fldChar w:fldCharType="end"/>
      </w:r>
    </w:p>
    <w:p w14:paraId="1C06FAA1" w14:textId="77777777" w:rsidR="00BE028A" w:rsidRDefault="00BE028A" w:rsidP="00BE028A">
      <w:pPr>
        <w:pStyle w:val="TOC3"/>
        <w:rPr>
          <w:rFonts w:eastAsiaTheme="minorEastAsia"/>
          <w:noProof/>
          <w:sz w:val="22"/>
          <w:lang w:eastAsia="en-GB"/>
        </w:rPr>
      </w:pPr>
      <w:r w:rsidRPr="00303F3C">
        <w:rPr>
          <w:noProof/>
        </w:rPr>
        <w:t>6.1.2. Interaction and cooperation of VTS with other national or regional allied services</w:t>
      </w:r>
      <w:r>
        <w:rPr>
          <w:noProof/>
        </w:rPr>
        <w:tab/>
      </w:r>
      <w:r>
        <w:rPr>
          <w:noProof/>
        </w:rPr>
        <w:fldChar w:fldCharType="begin"/>
      </w:r>
      <w:r>
        <w:rPr>
          <w:noProof/>
        </w:rPr>
        <w:instrText xml:space="preserve"> PAGEREF _Toc24466884 \h </w:instrText>
      </w:r>
      <w:r>
        <w:rPr>
          <w:noProof/>
        </w:rPr>
      </w:r>
      <w:r>
        <w:rPr>
          <w:noProof/>
        </w:rPr>
        <w:fldChar w:fldCharType="separate"/>
      </w:r>
      <w:r>
        <w:rPr>
          <w:noProof/>
        </w:rPr>
        <w:t>15</w:t>
      </w:r>
      <w:r>
        <w:rPr>
          <w:noProof/>
        </w:rPr>
        <w:fldChar w:fldCharType="end"/>
      </w:r>
    </w:p>
    <w:p w14:paraId="52C9B4B9" w14:textId="77777777" w:rsidR="00BE028A" w:rsidRDefault="00BE028A" w:rsidP="00BE028A">
      <w:pPr>
        <w:pStyle w:val="TOC3"/>
        <w:rPr>
          <w:rFonts w:eastAsiaTheme="minorEastAsia"/>
          <w:noProof/>
          <w:sz w:val="22"/>
          <w:lang w:eastAsia="en-GB"/>
        </w:rPr>
      </w:pPr>
      <w:r w:rsidRPr="00303F3C">
        <w:rPr>
          <w:rFonts w:eastAsia="Times New Roman"/>
          <w:noProof/>
        </w:rPr>
        <w:t>6.1.3. VTS Technology</w:t>
      </w:r>
      <w:r>
        <w:rPr>
          <w:noProof/>
        </w:rPr>
        <w:tab/>
      </w:r>
      <w:r>
        <w:rPr>
          <w:noProof/>
        </w:rPr>
        <w:fldChar w:fldCharType="begin"/>
      </w:r>
      <w:r>
        <w:rPr>
          <w:noProof/>
        </w:rPr>
        <w:instrText xml:space="preserve"> PAGEREF _Toc24466885 \h </w:instrText>
      </w:r>
      <w:r>
        <w:rPr>
          <w:noProof/>
        </w:rPr>
      </w:r>
      <w:r>
        <w:rPr>
          <w:noProof/>
        </w:rPr>
        <w:fldChar w:fldCharType="separate"/>
      </w:r>
      <w:r>
        <w:rPr>
          <w:noProof/>
        </w:rPr>
        <w:t>15</w:t>
      </w:r>
      <w:r>
        <w:rPr>
          <w:noProof/>
        </w:rPr>
        <w:fldChar w:fldCharType="end"/>
      </w:r>
    </w:p>
    <w:p w14:paraId="1F270CED" w14:textId="77777777" w:rsidR="00BE028A" w:rsidRDefault="00BE028A" w:rsidP="00BE028A">
      <w:pPr>
        <w:pStyle w:val="TOC3"/>
        <w:rPr>
          <w:rFonts w:eastAsiaTheme="minorEastAsia"/>
          <w:noProof/>
          <w:sz w:val="22"/>
          <w:lang w:eastAsia="en-GB"/>
        </w:rPr>
      </w:pPr>
      <w:r w:rsidRPr="00303F3C">
        <w:rPr>
          <w:noProof/>
        </w:rPr>
        <w:t>6.1.4. Autonomous vessels in a VTS area</w:t>
      </w:r>
      <w:r>
        <w:rPr>
          <w:noProof/>
        </w:rPr>
        <w:tab/>
      </w:r>
      <w:r>
        <w:rPr>
          <w:noProof/>
        </w:rPr>
        <w:fldChar w:fldCharType="begin"/>
      </w:r>
      <w:r>
        <w:rPr>
          <w:noProof/>
        </w:rPr>
        <w:instrText xml:space="preserve"> PAGEREF _Toc24466886 \h </w:instrText>
      </w:r>
      <w:r>
        <w:rPr>
          <w:noProof/>
        </w:rPr>
      </w:r>
      <w:r>
        <w:rPr>
          <w:noProof/>
        </w:rPr>
        <w:fldChar w:fldCharType="separate"/>
      </w:r>
      <w:r>
        <w:rPr>
          <w:noProof/>
        </w:rPr>
        <w:t>15</w:t>
      </w:r>
      <w:r>
        <w:rPr>
          <w:noProof/>
        </w:rPr>
        <w:fldChar w:fldCharType="end"/>
      </w:r>
    </w:p>
    <w:p w14:paraId="3827B345" w14:textId="77777777" w:rsidR="00BE028A" w:rsidRDefault="00BE028A">
      <w:pPr>
        <w:pStyle w:val="TOC1"/>
        <w:rPr>
          <w:rFonts w:eastAsiaTheme="minorEastAsia"/>
          <w:b w:val="0"/>
          <w:caps w:val="0"/>
          <w:color w:val="auto"/>
          <w:lang w:eastAsia="en-GB"/>
        </w:rPr>
      </w:pPr>
      <w:r>
        <w:lastRenderedPageBreak/>
        <w:t>7. TRAINING AND CERTIFICATION</w:t>
      </w:r>
      <w:r>
        <w:tab/>
      </w:r>
      <w:r>
        <w:fldChar w:fldCharType="begin"/>
      </w:r>
      <w:r>
        <w:instrText xml:space="preserve"> PAGEREF _Toc24466887 \h </w:instrText>
      </w:r>
      <w:r>
        <w:fldChar w:fldCharType="separate"/>
      </w:r>
      <w:r>
        <w:t>15</w:t>
      </w:r>
      <w:r>
        <w:fldChar w:fldCharType="end"/>
      </w:r>
    </w:p>
    <w:p w14:paraId="6615295E" w14:textId="77777777" w:rsidR="00BE028A" w:rsidRDefault="00BE028A">
      <w:pPr>
        <w:pStyle w:val="TOC2"/>
        <w:rPr>
          <w:rFonts w:eastAsiaTheme="minorEastAsia"/>
          <w:color w:val="auto"/>
          <w:lang w:eastAsia="en-GB"/>
        </w:rPr>
      </w:pPr>
      <w:r>
        <w:t>7.1. Position statements</w:t>
      </w:r>
      <w:r>
        <w:tab/>
      </w:r>
      <w:r>
        <w:fldChar w:fldCharType="begin"/>
      </w:r>
      <w:r>
        <w:instrText xml:space="preserve"> PAGEREF _Toc24466888 \h </w:instrText>
      </w:r>
      <w:r>
        <w:fldChar w:fldCharType="separate"/>
      </w:r>
      <w:r>
        <w:t>15</w:t>
      </w:r>
      <w:r>
        <w:fldChar w:fldCharType="end"/>
      </w:r>
    </w:p>
    <w:p w14:paraId="54E0EA0B" w14:textId="77777777" w:rsidR="00BE028A" w:rsidRDefault="00BE028A" w:rsidP="00BE028A">
      <w:pPr>
        <w:pStyle w:val="TOC3"/>
        <w:rPr>
          <w:rFonts w:eastAsiaTheme="minorEastAsia"/>
          <w:noProof/>
          <w:sz w:val="22"/>
          <w:lang w:eastAsia="en-GB"/>
        </w:rPr>
      </w:pPr>
      <w:r w:rsidRPr="00303F3C">
        <w:rPr>
          <w:rFonts w:eastAsia="Times New Roman"/>
          <w:noProof/>
        </w:rPr>
        <w:t>7.1.1. Training and assessment</w:t>
      </w:r>
      <w:r>
        <w:rPr>
          <w:noProof/>
        </w:rPr>
        <w:tab/>
      </w:r>
      <w:r>
        <w:rPr>
          <w:noProof/>
        </w:rPr>
        <w:fldChar w:fldCharType="begin"/>
      </w:r>
      <w:r>
        <w:rPr>
          <w:noProof/>
        </w:rPr>
        <w:instrText xml:space="preserve"> PAGEREF _Toc24466889 \h </w:instrText>
      </w:r>
      <w:r>
        <w:rPr>
          <w:noProof/>
        </w:rPr>
      </w:r>
      <w:r>
        <w:rPr>
          <w:noProof/>
        </w:rPr>
        <w:fldChar w:fldCharType="separate"/>
      </w:r>
      <w:r>
        <w:rPr>
          <w:noProof/>
        </w:rPr>
        <w:t>15</w:t>
      </w:r>
      <w:r>
        <w:rPr>
          <w:noProof/>
        </w:rPr>
        <w:fldChar w:fldCharType="end"/>
      </w:r>
    </w:p>
    <w:p w14:paraId="537F7B3E" w14:textId="77777777" w:rsidR="00BE028A" w:rsidRDefault="00BE028A" w:rsidP="00BE028A">
      <w:pPr>
        <w:pStyle w:val="TOC3"/>
        <w:rPr>
          <w:rFonts w:eastAsiaTheme="minorEastAsia"/>
          <w:noProof/>
          <w:sz w:val="22"/>
          <w:lang w:eastAsia="en-GB"/>
        </w:rPr>
      </w:pPr>
      <w:r w:rsidRPr="00303F3C">
        <w:rPr>
          <w:noProof/>
        </w:rPr>
        <w:t>7.1.2. Competency certification and revalidation</w:t>
      </w:r>
      <w:r>
        <w:rPr>
          <w:noProof/>
        </w:rPr>
        <w:tab/>
      </w:r>
      <w:r>
        <w:rPr>
          <w:noProof/>
        </w:rPr>
        <w:fldChar w:fldCharType="begin"/>
      </w:r>
      <w:r>
        <w:rPr>
          <w:noProof/>
        </w:rPr>
        <w:instrText xml:space="preserve"> PAGEREF _Toc24466890 \h </w:instrText>
      </w:r>
      <w:r>
        <w:rPr>
          <w:noProof/>
        </w:rPr>
      </w:r>
      <w:r>
        <w:rPr>
          <w:noProof/>
        </w:rPr>
        <w:fldChar w:fldCharType="separate"/>
      </w:r>
      <w:r>
        <w:rPr>
          <w:noProof/>
        </w:rPr>
        <w:t>15</w:t>
      </w:r>
      <w:r>
        <w:rPr>
          <w:noProof/>
        </w:rPr>
        <w:fldChar w:fldCharType="end"/>
      </w:r>
    </w:p>
    <w:p w14:paraId="5CA7CBCB" w14:textId="77777777" w:rsidR="00BE028A" w:rsidRDefault="00BE028A" w:rsidP="00BE028A">
      <w:pPr>
        <w:pStyle w:val="TOC3"/>
        <w:rPr>
          <w:rFonts w:eastAsiaTheme="minorEastAsia"/>
          <w:noProof/>
          <w:sz w:val="22"/>
          <w:lang w:eastAsia="en-GB"/>
        </w:rPr>
      </w:pPr>
      <w:r w:rsidRPr="00303F3C">
        <w:rPr>
          <w:noProof/>
        </w:rPr>
        <w:t>7.1.3. Mandatory training and certification</w:t>
      </w:r>
      <w:r>
        <w:rPr>
          <w:noProof/>
        </w:rPr>
        <w:tab/>
      </w:r>
      <w:r>
        <w:rPr>
          <w:noProof/>
        </w:rPr>
        <w:fldChar w:fldCharType="begin"/>
      </w:r>
      <w:r>
        <w:rPr>
          <w:noProof/>
        </w:rPr>
        <w:instrText xml:space="preserve"> PAGEREF _Toc24466891 \h </w:instrText>
      </w:r>
      <w:r>
        <w:rPr>
          <w:noProof/>
        </w:rPr>
      </w:r>
      <w:r>
        <w:rPr>
          <w:noProof/>
        </w:rPr>
        <w:fldChar w:fldCharType="separate"/>
      </w:r>
      <w:r>
        <w:rPr>
          <w:noProof/>
        </w:rPr>
        <w:t>16</w:t>
      </w:r>
      <w:r>
        <w:rPr>
          <w:noProof/>
        </w:rPr>
        <w:fldChar w:fldCharType="end"/>
      </w:r>
    </w:p>
    <w:p w14:paraId="2C421585" w14:textId="77777777" w:rsidR="00BE028A" w:rsidRDefault="00BE028A" w:rsidP="00BE028A">
      <w:pPr>
        <w:pStyle w:val="TOC3"/>
        <w:rPr>
          <w:rFonts w:eastAsiaTheme="minorEastAsia"/>
          <w:noProof/>
          <w:sz w:val="22"/>
          <w:lang w:eastAsia="en-GB"/>
        </w:rPr>
      </w:pPr>
      <w:r>
        <w:rPr>
          <w:noProof/>
        </w:rPr>
        <w:t>7.1.4. Capacity building</w:t>
      </w:r>
      <w:r>
        <w:rPr>
          <w:noProof/>
        </w:rPr>
        <w:tab/>
      </w:r>
      <w:r>
        <w:rPr>
          <w:noProof/>
        </w:rPr>
        <w:fldChar w:fldCharType="begin"/>
      </w:r>
      <w:r>
        <w:rPr>
          <w:noProof/>
        </w:rPr>
        <w:instrText xml:space="preserve"> PAGEREF _Toc24466892 \h </w:instrText>
      </w:r>
      <w:r>
        <w:rPr>
          <w:noProof/>
        </w:rPr>
      </w:r>
      <w:r>
        <w:rPr>
          <w:noProof/>
        </w:rPr>
        <w:fldChar w:fldCharType="separate"/>
      </w:r>
      <w:r>
        <w:rPr>
          <w:noProof/>
        </w:rPr>
        <w:t>16</w:t>
      </w:r>
      <w:r>
        <w:rPr>
          <w:noProof/>
        </w:rPr>
        <w:fldChar w:fldCharType="end"/>
      </w:r>
    </w:p>
    <w:p w14:paraId="7E4062EF" w14:textId="77777777" w:rsidR="00BE028A" w:rsidRPr="00BE028A" w:rsidRDefault="00BE028A">
      <w:pPr>
        <w:pStyle w:val="TOC1"/>
        <w:rPr>
          <w:rFonts w:eastAsiaTheme="minorEastAsia"/>
          <w:b w:val="0"/>
          <w:caps w:val="0"/>
          <w:color w:val="auto"/>
          <w:lang w:val="fr-FR" w:eastAsia="en-GB"/>
        </w:rPr>
      </w:pPr>
      <w:r w:rsidRPr="00BE028A">
        <w:rPr>
          <w:lang w:val="fr-FR"/>
        </w:rPr>
        <w:t>8. DIGITAL COMMUNICATIONS TECHNOLOGIES</w:t>
      </w:r>
      <w:r w:rsidRPr="00BE028A">
        <w:rPr>
          <w:lang w:val="fr-FR"/>
        </w:rPr>
        <w:tab/>
      </w:r>
      <w:r>
        <w:fldChar w:fldCharType="begin"/>
      </w:r>
      <w:r w:rsidRPr="00BE028A">
        <w:rPr>
          <w:lang w:val="fr-FR"/>
        </w:rPr>
        <w:instrText xml:space="preserve"> PAGEREF _Toc24466893 \h </w:instrText>
      </w:r>
      <w:r>
        <w:fldChar w:fldCharType="separate"/>
      </w:r>
      <w:r w:rsidRPr="00BE028A">
        <w:rPr>
          <w:lang w:val="fr-FR"/>
        </w:rPr>
        <w:t>16</w:t>
      </w:r>
      <w:r>
        <w:fldChar w:fldCharType="end"/>
      </w:r>
    </w:p>
    <w:p w14:paraId="07205FF1" w14:textId="77777777" w:rsidR="00BE028A" w:rsidRPr="00BE028A" w:rsidRDefault="00BE028A">
      <w:pPr>
        <w:pStyle w:val="TOC2"/>
        <w:rPr>
          <w:rFonts w:eastAsiaTheme="minorEastAsia"/>
          <w:color w:val="auto"/>
          <w:lang w:val="fr-FR" w:eastAsia="en-GB"/>
        </w:rPr>
      </w:pPr>
      <w:r w:rsidRPr="00BE028A">
        <w:rPr>
          <w:lang w:val="fr-FR"/>
        </w:rPr>
        <w:t>8.1. Position statements</w:t>
      </w:r>
      <w:r w:rsidRPr="00BE028A">
        <w:rPr>
          <w:lang w:val="fr-FR"/>
        </w:rPr>
        <w:tab/>
      </w:r>
      <w:r>
        <w:fldChar w:fldCharType="begin"/>
      </w:r>
      <w:r w:rsidRPr="00BE028A">
        <w:rPr>
          <w:lang w:val="fr-FR"/>
        </w:rPr>
        <w:instrText xml:space="preserve"> PAGEREF _Toc24466894 \h </w:instrText>
      </w:r>
      <w:r>
        <w:fldChar w:fldCharType="separate"/>
      </w:r>
      <w:r w:rsidRPr="00BE028A">
        <w:rPr>
          <w:lang w:val="fr-FR"/>
        </w:rPr>
        <w:t>16</w:t>
      </w:r>
      <w:r>
        <w:fldChar w:fldCharType="end"/>
      </w:r>
    </w:p>
    <w:p w14:paraId="000D506F" w14:textId="77777777" w:rsidR="00BE028A" w:rsidRDefault="00BE028A" w:rsidP="00BE028A">
      <w:pPr>
        <w:pStyle w:val="TOC3"/>
        <w:rPr>
          <w:rFonts w:eastAsiaTheme="minorEastAsia"/>
          <w:noProof/>
          <w:sz w:val="22"/>
          <w:lang w:eastAsia="en-GB"/>
        </w:rPr>
      </w:pPr>
      <w:r w:rsidRPr="00303F3C">
        <w:rPr>
          <w:noProof/>
        </w:rPr>
        <w:t>8.1.1. Harmonised connectivity / telecommunications</w:t>
      </w:r>
      <w:r>
        <w:rPr>
          <w:noProof/>
        </w:rPr>
        <w:tab/>
      </w:r>
      <w:r>
        <w:rPr>
          <w:noProof/>
        </w:rPr>
        <w:fldChar w:fldCharType="begin"/>
      </w:r>
      <w:r>
        <w:rPr>
          <w:noProof/>
        </w:rPr>
        <w:instrText xml:space="preserve"> PAGEREF _Toc24466895 \h </w:instrText>
      </w:r>
      <w:r>
        <w:rPr>
          <w:noProof/>
        </w:rPr>
      </w:r>
      <w:r>
        <w:rPr>
          <w:noProof/>
        </w:rPr>
        <w:fldChar w:fldCharType="separate"/>
      </w:r>
      <w:r>
        <w:rPr>
          <w:noProof/>
        </w:rPr>
        <w:t>16</w:t>
      </w:r>
      <w:r>
        <w:rPr>
          <w:noProof/>
        </w:rPr>
        <w:fldChar w:fldCharType="end"/>
      </w:r>
    </w:p>
    <w:p w14:paraId="19D3686D" w14:textId="77777777" w:rsidR="00BE028A" w:rsidRDefault="00BE028A" w:rsidP="00BE028A">
      <w:pPr>
        <w:pStyle w:val="TOC3"/>
        <w:rPr>
          <w:rFonts w:eastAsiaTheme="minorEastAsia"/>
          <w:noProof/>
          <w:sz w:val="22"/>
          <w:lang w:eastAsia="en-GB"/>
        </w:rPr>
      </w:pPr>
      <w:r w:rsidRPr="00303F3C">
        <w:rPr>
          <w:noProof/>
        </w:rPr>
        <w:t>8.1.2. Automatic Identification System</w:t>
      </w:r>
      <w:r>
        <w:rPr>
          <w:noProof/>
        </w:rPr>
        <w:tab/>
      </w:r>
      <w:r>
        <w:rPr>
          <w:noProof/>
        </w:rPr>
        <w:fldChar w:fldCharType="begin"/>
      </w:r>
      <w:r>
        <w:rPr>
          <w:noProof/>
        </w:rPr>
        <w:instrText xml:space="preserve"> PAGEREF _Toc24466896 \h </w:instrText>
      </w:r>
      <w:r>
        <w:rPr>
          <w:noProof/>
        </w:rPr>
      </w:r>
      <w:r>
        <w:rPr>
          <w:noProof/>
        </w:rPr>
        <w:fldChar w:fldCharType="separate"/>
      </w:r>
      <w:r>
        <w:rPr>
          <w:noProof/>
        </w:rPr>
        <w:t>16</w:t>
      </w:r>
      <w:r>
        <w:rPr>
          <w:noProof/>
        </w:rPr>
        <w:fldChar w:fldCharType="end"/>
      </w:r>
    </w:p>
    <w:p w14:paraId="5E59D69E" w14:textId="77777777" w:rsidR="00BE028A" w:rsidRPr="00BE028A" w:rsidRDefault="00BE028A" w:rsidP="00BE028A">
      <w:pPr>
        <w:pStyle w:val="TOC3"/>
        <w:rPr>
          <w:rFonts w:eastAsiaTheme="minorEastAsia"/>
          <w:noProof/>
          <w:sz w:val="22"/>
          <w:lang w:val="da-DK" w:eastAsia="en-GB"/>
        </w:rPr>
      </w:pPr>
      <w:r w:rsidRPr="00BE028A">
        <w:rPr>
          <w:noProof/>
          <w:lang w:val="da-DK"/>
        </w:rPr>
        <w:t>8.1.3. VHF Data Exchange System (VDES)</w:t>
      </w:r>
      <w:r w:rsidRPr="00BE028A">
        <w:rPr>
          <w:noProof/>
          <w:lang w:val="da-DK"/>
        </w:rPr>
        <w:tab/>
      </w:r>
      <w:r>
        <w:rPr>
          <w:noProof/>
        </w:rPr>
        <w:fldChar w:fldCharType="begin"/>
      </w:r>
      <w:r w:rsidRPr="00BE028A">
        <w:rPr>
          <w:noProof/>
          <w:lang w:val="da-DK"/>
        </w:rPr>
        <w:instrText xml:space="preserve"> PAGEREF _Toc24466897 \h </w:instrText>
      </w:r>
      <w:r>
        <w:rPr>
          <w:noProof/>
        </w:rPr>
      </w:r>
      <w:r>
        <w:rPr>
          <w:noProof/>
        </w:rPr>
        <w:fldChar w:fldCharType="separate"/>
      </w:r>
      <w:r w:rsidRPr="00BE028A">
        <w:rPr>
          <w:noProof/>
          <w:lang w:val="da-DK"/>
        </w:rPr>
        <w:t>17</w:t>
      </w:r>
      <w:r>
        <w:rPr>
          <w:noProof/>
        </w:rPr>
        <w:fldChar w:fldCharType="end"/>
      </w:r>
    </w:p>
    <w:p w14:paraId="378B5BA9" w14:textId="77777777" w:rsidR="00BE028A" w:rsidRDefault="00BE028A" w:rsidP="00BE028A">
      <w:pPr>
        <w:pStyle w:val="TOC3"/>
        <w:rPr>
          <w:rFonts w:eastAsiaTheme="minorEastAsia"/>
          <w:noProof/>
          <w:sz w:val="22"/>
          <w:lang w:eastAsia="en-GB"/>
        </w:rPr>
      </w:pPr>
      <w:r w:rsidRPr="00303F3C">
        <w:rPr>
          <w:noProof/>
        </w:rPr>
        <w:t>8.1.4. Other channels for terrestrial broadcast of digital maritime services</w:t>
      </w:r>
      <w:r>
        <w:rPr>
          <w:noProof/>
        </w:rPr>
        <w:tab/>
      </w:r>
      <w:r>
        <w:rPr>
          <w:noProof/>
        </w:rPr>
        <w:fldChar w:fldCharType="begin"/>
      </w:r>
      <w:r>
        <w:rPr>
          <w:noProof/>
        </w:rPr>
        <w:instrText xml:space="preserve"> PAGEREF _Toc24466898 \h </w:instrText>
      </w:r>
      <w:r>
        <w:rPr>
          <w:noProof/>
        </w:rPr>
      </w:r>
      <w:r>
        <w:rPr>
          <w:noProof/>
        </w:rPr>
        <w:fldChar w:fldCharType="separate"/>
      </w:r>
      <w:r>
        <w:rPr>
          <w:noProof/>
        </w:rPr>
        <w:t>17</w:t>
      </w:r>
      <w:r>
        <w:rPr>
          <w:noProof/>
        </w:rPr>
        <w:fldChar w:fldCharType="end"/>
      </w:r>
    </w:p>
    <w:p w14:paraId="7848381C" w14:textId="77777777" w:rsidR="00BE028A" w:rsidRDefault="00BE028A" w:rsidP="00BE028A">
      <w:pPr>
        <w:pStyle w:val="TOC3"/>
        <w:rPr>
          <w:rFonts w:eastAsiaTheme="minorEastAsia"/>
          <w:noProof/>
          <w:sz w:val="22"/>
          <w:lang w:eastAsia="en-GB"/>
        </w:rPr>
      </w:pPr>
      <w:r>
        <w:rPr>
          <w:noProof/>
        </w:rPr>
        <w:t>8.1.5.</w:t>
      </w:r>
      <w:r w:rsidRPr="00303F3C">
        <w:rPr>
          <w:rFonts w:eastAsia="Times New Roman"/>
          <w:noProof/>
        </w:rPr>
        <w:t xml:space="preserve"> Maritime</w:t>
      </w:r>
      <w:r>
        <w:rPr>
          <w:noProof/>
        </w:rPr>
        <w:t xml:space="preserve"> Connectivity Platform</w:t>
      </w:r>
      <w:r>
        <w:rPr>
          <w:noProof/>
        </w:rPr>
        <w:tab/>
      </w:r>
      <w:r>
        <w:rPr>
          <w:noProof/>
        </w:rPr>
        <w:fldChar w:fldCharType="begin"/>
      </w:r>
      <w:r>
        <w:rPr>
          <w:noProof/>
        </w:rPr>
        <w:instrText xml:space="preserve"> PAGEREF _Toc24466899 \h </w:instrText>
      </w:r>
      <w:r>
        <w:rPr>
          <w:noProof/>
        </w:rPr>
      </w:r>
      <w:r>
        <w:rPr>
          <w:noProof/>
        </w:rPr>
        <w:fldChar w:fldCharType="separate"/>
      </w:r>
      <w:r>
        <w:rPr>
          <w:noProof/>
        </w:rPr>
        <w:t>17</w:t>
      </w:r>
      <w:r>
        <w:rPr>
          <w:noProof/>
        </w:rPr>
        <w:fldChar w:fldCharType="end"/>
      </w:r>
    </w:p>
    <w:p w14:paraId="059D8296" w14:textId="77777777" w:rsidR="00BE028A" w:rsidRDefault="00BE028A">
      <w:pPr>
        <w:pStyle w:val="TOC1"/>
        <w:rPr>
          <w:rFonts w:eastAsiaTheme="minorEastAsia"/>
          <w:b w:val="0"/>
          <w:caps w:val="0"/>
          <w:color w:val="auto"/>
          <w:lang w:eastAsia="en-GB"/>
        </w:rPr>
      </w:pPr>
      <w:r>
        <w:t>9. INFORMATION SERVICES</w:t>
      </w:r>
      <w:r>
        <w:tab/>
      </w:r>
      <w:r>
        <w:fldChar w:fldCharType="begin"/>
      </w:r>
      <w:r>
        <w:instrText xml:space="preserve"> PAGEREF _Toc24466900 \h </w:instrText>
      </w:r>
      <w:r>
        <w:fldChar w:fldCharType="separate"/>
      </w:r>
      <w:r>
        <w:t>18</w:t>
      </w:r>
      <w:r>
        <w:fldChar w:fldCharType="end"/>
      </w:r>
    </w:p>
    <w:p w14:paraId="06A76413" w14:textId="77777777" w:rsidR="00BE028A" w:rsidRDefault="00BE028A">
      <w:pPr>
        <w:pStyle w:val="TOC2"/>
        <w:rPr>
          <w:rFonts w:eastAsiaTheme="minorEastAsia"/>
          <w:color w:val="auto"/>
          <w:lang w:eastAsia="en-GB"/>
        </w:rPr>
      </w:pPr>
      <w:r>
        <w:t>9.1. Position statements</w:t>
      </w:r>
      <w:r>
        <w:tab/>
      </w:r>
      <w:r>
        <w:fldChar w:fldCharType="begin"/>
      </w:r>
      <w:r>
        <w:instrText xml:space="preserve"> PAGEREF _Toc24466901 \h </w:instrText>
      </w:r>
      <w:r>
        <w:fldChar w:fldCharType="separate"/>
      </w:r>
      <w:r>
        <w:t>18</w:t>
      </w:r>
      <w:r>
        <w:fldChar w:fldCharType="end"/>
      </w:r>
    </w:p>
    <w:p w14:paraId="5EB6ED7D" w14:textId="77777777" w:rsidR="00BE028A" w:rsidRDefault="00BE028A" w:rsidP="00BE028A">
      <w:pPr>
        <w:pStyle w:val="TOC3"/>
        <w:rPr>
          <w:rFonts w:eastAsiaTheme="minorEastAsia"/>
          <w:noProof/>
          <w:sz w:val="22"/>
          <w:lang w:eastAsia="en-GB"/>
        </w:rPr>
      </w:pPr>
      <w:r>
        <w:rPr>
          <w:noProof/>
        </w:rPr>
        <w:t>9.1.1. Data modelling</w:t>
      </w:r>
      <w:r>
        <w:rPr>
          <w:noProof/>
        </w:rPr>
        <w:tab/>
      </w:r>
      <w:r>
        <w:rPr>
          <w:noProof/>
        </w:rPr>
        <w:fldChar w:fldCharType="begin"/>
      </w:r>
      <w:r>
        <w:rPr>
          <w:noProof/>
        </w:rPr>
        <w:instrText xml:space="preserve"> PAGEREF _Toc24466902 \h </w:instrText>
      </w:r>
      <w:r>
        <w:rPr>
          <w:noProof/>
        </w:rPr>
      </w:r>
      <w:r>
        <w:rPr>
          <w:noProof/>
        </w:rPr>
        <w:fldChar w:fldCharType="separate"/>
      </w:r>
      <w:r>
        <w:rPr>
          <w:noProof/>
        </w:rPr>
        <w:t>18</w:t>
      </w:r>
      <w:r>
        <w:rPr>
          <w:noProof/>
        </w:rPr>
        <w:fldChar w:fldCharType="end"/>
      </w:r>
    </w:p>
    <w:p w14:paraId="2AC1C448" w14:textId="77777777" w:rsidR="00BE028A" w:rsidRDefault="00BE028A" w:rsidP="00BE028A">
      <w:pPr>
        <w:pStyle w:val="TOC3"/>
        <w:rPr>
          <w:rFonts w:eastAsiaTheme="minorEastAsia"/>
          <w:noProof/>
          <w:sz w:val="22"/>
          <w:lang w:eastAsia="en-GB"/>
        </w:rPr>
      </w:pPr>
      <w:r w:rsidRPr="00303F3C">
        <w:rPr>
          <w:noProof/>
        </w:rPr>
        <w:t>9.1.2. Harmonised connectivity / information registries</w:t>
      </w:r>
      <w:r>
        <w:rPr>
          <w:noProof/>
        </w:rPr>
        <w:tab/>
      </w:r>
      <w:r>
        <w:rPr>
          <w:noProof/>
        </w:rPr>
        <w:fldChar w:fldCharType="begin"/>
      </w:r>
      <w:r>
        <w:rPr>
          <w:noProof/>
        </w:rPr>
        <w:instrText xml:space="preserve"> PAGEREF _Toc24466903 \h </w:instrText>
      </w:r>
      <w:r>
        <w:rPr>
          <w:noProof/>
        </w:rPr>
      </w:r>
      <w:r>
        <w:rPr>
          <w:noProof/>
        </w:rPr>
        <w:fldChar w:fldCharType="separate"/>
      </w:r>
      <w:r>
        <w:rPr>
          <w:noProof/>
        </w:rPr>
        <w:t>18</w:t>
      </w:r>
      <w:r>
        <w:rPr>
          <w:noProof/>
        </w:rPr>
        <w:fldChar w:fldCharType="end"/>
      </w:r>
    </w:p>
    <w:p w14:paraId="6693B8E6" w14:textId="77777777" w:rsidR="00BE028A" w:rsidRDefault="00BE028A" w:rsidP="00BE028A">
      <w:pPr>
        <w:pStyle w:val="TOC3"/>
        <w:rPr>
          <w:rFonts w:eastAsiaTheme="minorEastAsia"/>
          <w:noProof/>
          <w:sz w:val="22"/>
          <w:lang w:eastAsia="en-GB"/>
        </w:rPr>
      </w:pPr>
      <w:r w:rsidRPr="00303F3C">
        <w:rPr>
          <w:noProof/>
        </w:rPr>
        <w:t>9.1.3. Delivery of Maritime Services / implementation</w:t>
      </w:r>
      <w:r>
        <w:rPr>
          <w:noProof/>
        </w:rPr>
        <w:tab/>
      </w:r>
      <w:r>
        <w:rPr>
          <w:noProof/>
        </w:rPr>
        <w:fldChar w:fldCharType="begin"/>
      </w:r>
      <w:r>
        <w:rPr>
          <w:noProof/>
        </w:rPr>
        <w:instrText xml:space="preserve"> PAGEREF _Toc24466904 \h </w:instrText>
      </w:r>
      <w:r>
        <w:rPr>
          <w:noProof/>
        </w:rPr>
      </w:r>
      <w:r>
        <w:rPr>
          <w:noProof/>
        </w:rPr>
        <w:fldChar w:fldCharType="separate"/>
      </w:r>
      <w:r>
        <w:rPr>
          <w:noProof/>
        </w:rPr>
        <w:t>19</w:t>
      </w:r>
      <w:r>
        <w:rPr>
          <w:noProof/>
        </w:rPr>
        <w:fldChar w:fldCharType="end"/>
      </w:r>
    </w:p>
    <w:p w14:paraId="4C2938FA" w14:textId="77777777" w:rsidR="00BE028A" w:rsidRDefault="00BE028A" w:rsidP="00BE028A">
      <w:pPr>
        <w:pStyle w:val="TOC3"/>
        <w:rPr>
          <w:rFonts w:eastAsiaTheme="minorEastAsia"/>
          <w:noProof/>
          <w:sz w:val="22"/>
          <w:lang w:eastAsia="en-GB"/>
        </w:rPr>
      </w:pPr>
      <w:r w:rsidRPr="00303F3C">
        <w:rPr>
          <w:noProof/>
        </w:rPr>
        <w:t>9.1.4. Digital services for autonomous vessels</w:t>
      </w:r>
      <w:r>
        <w:rPr>
          <w:noProof/>
        </w:rPr>
        <w:tab/>
      </w:r>
      <w:r>
        <w:rPr>
          <w:noProof/>
        </w:rPr>
        <w:fldChar w:fldCharType="begin"/>
      </w:r>
      <w:r>
        <w:rPr>
          <w:noProof/>
        </w:rPr>
        <w:instrText xml:space="preserve"> PAGEREF _Toc24466905 \h </w:instrText>
      </w:r>
      <w:r>
        <w:rPr>
          <w:noProof/>
        </w:rPr>
      </w:r>
      <w:r>
        <w:rPr>
          <w:noProof/>
        </w:rPr>
        <w:fldChar w:fldCharType="separate"/>
      </w:r>
      <w:r>
        <w:rPr>
          <w:noProof/>
        </w:rPr>
        <w:t>19</w:t>
      </w:r>
      <w:r>
        <w:rPr>
          <w:noProof/>
        </w:rPr>
        <w:fldChar w:fldCharType="end"/>
      </w:r>
    </w:p>
    <w:p w14:paraId="647BBE76" w14:textId="77777777" w:rsidR="00BE028A" w:rsidRDefault="00BE028A" w:rsidP="00BE028A">
      <w:pPr>
        <w:pStyle w:val="TOC3"/>
        <w:rPr>
          <w:rFonts w:eastAsiaTheme="minorEastAsia"/>
          <w:noProof/>
          <w:sz w:val="22"/>
          <w:lang w:eastAsia="en-GB"/>
        </w:rPr>
      </w:pPr>
      <w:r w:rsidRPr="00303F3C">
        <w:rPr>
          <w:rFonts w:eastAsia="Times New Roman"/>
          <w:noProof/>
        </w:rPr>
        <w:t>9.1.5. Cyber security</w:t>
      </w:r>
      <w:r>
        <w:rPr>
          <w:noProof/>
        </w:rPr>
        <w:tab/>
      </w:r>
      <w:r>
        <w:rPr>
          <w:noProof/>
        </w:rPr>
        <w:fldChar w:fldCharType="begin"/>
      </w:r>
      <w:r>
        <w:rPr>
          <w:noProof/>
        </w:rPr>
        <w:instrText xml:space="preserve"> PAGEREF _Toc24466906 \h </w:instrText>
      </w:r>
      <w:r>
        <w:rPr>
          <w:noProof/>
        </w:rPr>
      </w:r>
      <w:r>
        <w:rPr>
          <w:noProof/>
        </w:rPr>
        <w:fldChar w:fldCharType="separate"/>
      </w:r>
      <w:r>
        <w:rPr>
          <w:noProof/>
        </w:rPr>
        <w:t>19</w:t>
      </w:r>
      <w:r>
        <w:rPr>
          <w:noProof/>
        </w:rPr>
        <w:fldChar w:fldCharType="end"/>
      </w:r>
    </w:p>
    <w:p w14:paraId="7A46A76E" w14:textId="77777777" w:rsidR="00BE028A" w:rsidRDefault="00BE028A" w:rsidP="00BE028A">
      <w:pPr>
        <w:pStyle w:val="TOC3"/>
        <w:rPr>
          <w:rFonts w:eastAsiaTheme="minorEastAsia"/>
          <w:noProof/>
          <w:sz w:val="22"/>
          <w:lang w:eastAsia="en-GB"/>
        </w:rPr>
      </w:pPr>
      <w:r w:rsidRPr="00303F3C">
        <w:rPr>
          <w:rFonts w:eastAsia="Times New Roman"/>
          <w:noProof/>
        </w:rPr>
        <w:t>9.1.6. IALA Dictionary</w:t>
      </w:r>
      <w:r>
        <w:rPr>
          <w:noProof/>
        </w:rPr>
        <w:tab/>
      </w:r>
      <w:r>
        <w:rPr>
          <w:noProof/>
        </w:rPr>
        <w:fldChar w:fldCharType="begin"/>
      </w:r>
      <w:r>
        <w:rPr>
          <w:noProof/>
        </w:rPr>
        <w:instrText xml:space="preserve"> PAGEREF _Toc24466907 \h </w:instrText>
      </w:r>
      <w:r>
        <w:rPr>
          <w:noProof/>
        </w:rPr>
      </w:r>
      <w:r>
        <w:rPr>
          <w:noProof/>
        </w:rPr>
        <w:fldChar w:fldCharType="separate"/>
      </w:r>
      <w:r>
        <w:rPr>
          <w:noProof/>
        </w:rPr>
        <w:t>19</w:t>
      </w:r>
      <w:r>
        <w:rPr>
          <w:noProof/>
        </w:rPr>
        <w:fldChar w:fldCharType="end"/>
      </w:r>
    </w:p>
    <w:p w14:paraId="03921CC1" w14:textId="77777777" w:rsidR="00BE028A" w:rsidRDefault="00BE028A">
      <w:pPr>
        <w:pStyle w:val="TOC1"/>
        <w:rPr>
          <w:rFonts w:eastAsiaTheme="minorEastAsia"/>
          <w:b w:val="0"/>
          <w:caps w:val="0"/>
          <w:color w:val="auto"/>
          <w:lang w:eastAsia="en-GB"/>
        </w:rPr>
      </w:pPr>
      <w:r>
        <w:t>ANNEX A – Structure of IALA STANDArds</w:t>
      </w:r>
      <w:r>
        <w:tab/>
      </w:r>
      <w:r>
        <w:fldChar w:fldCharType="begin"/>
      </w:r>
      <w:r>
        <w:instrText xml:space="preserve"> PAGEREF _Toc24466908 \h </w:instrText>
      </w:r>
      <w:r>
        <w:fldChar w:fldCharType="separate"/>
      </w:r>
      <w:r>
        <w:t>21</w:t>
      </w:r>
      <w:r>
        <w:fldChar w:fldCharType="end"/>
      </w:r>
    </w:p>
    <w:p w14:paraId="1765B9E9" w14:textId="77777777" w:rsidR="007B6145" w:rsidRPr="00A574DA" w:rsidRDefault="0047613B">
      <w:pPr>
        <w:spacing w:after="200" w:line="276" w:lineRule="auto"/>
      </w:pPr>
      <w:r w:rsidRPr="00A574DA">
        <w:rPr>
          <w:b/>
          <w:caps/>
          <w:color w:val="00558C" w:themeColor="accent1"/>
          <w:sz w:val="22"/>
        </w:rPr>
        <w:fldChar w:fldCharType="end"/>
      </w:r>
      <w:r w:rsidR="007B6145" w:rsidRPr="00A574DA">
        <w:br w:type="page"/>
      </w:r>
    </w:p>
    <w:p w14:paraId="3499D00D" w14:textId="77777777" w:rsidR="00A03816" w:rsidRPr="00A574DA" w:rsidRDefault="00D916AF" w:rsidP="009B3BD9">
      <w:pPr>
        <w:pStyle w:val="Heading1"/>
      </w:pPr>
      <w:bookmarkStart w:id="1" w:name="_Toc24466843"/>
      <w:r w:rsidRPr="00A574DA">
        <w:lastRenderedPageBreak/>
        <w:t xml:space="preserve">The Purpose of </w:t>
      </w:r>
      <w:r w:rsidR="00A03816" w:rsidRPr="00A574DA">
        <w:t>THIS DOCUMENT</w:t>
      </w:r>
      <w:bookmarkEnd w:id="0"/>
      <w:bookmarkEnd w:id="1"/>
    </w:p>
    <w:p w14:paraId="0BCF433D" w14:textId="77777777" w:rsidR="00A03816" w:rsidRPr="00A574DA" w:rsidRDefault="00A03816" w:rsidP="00E16633">
      <w:pPr>
        <w:pStyle w:val="Sparationtitre1"/>
      </w:pPr>
    </w:p>
    <w:p w14:paraId="29533DB3" w14:textId="77777777" w:rsidR="00A26C9A" w:rsidRPr="00A574DA" w:rsidRDefault="00A03816" w:rsidP="002101A3">
      <w:pPr>
        <w:pStyle w:val="Textedesaisie"/>
      </w:pPr>
      <w:r w:rsidRPr="00A574DA">
        <w:t xml:space="preserve">This document </w:t>
      </w:r>
      <w:r w:rsidR="00A26C9A" w:rsidRPr="00A574DA">
        <w:t xml:space="preserve">has </w:t>
      </w:r>
      <w:r w:rsidR="002101A3" w:rsidRPr="00A574DA">
        <w:t>the purpose of describing</w:t>
      </w:r>
      <w:r w:rsidR="00A26C9A" w:rsidRPr="00A574DA">
        <w:t xml:space="preserve"> </w:t>
      </w:r>
      <w:r w:rsidR="007B2969" w:rsidRPr="00A574DA">
        <w:t xml:space="preserve">the </w:t>
      </w:r>
      <w:r w:rsidR="00214F96" w:rsidRPr="00A574DA">
        <w:t>Positions that</w:t>
      </w:r>
      <w:r w:rsidR="007B2969" w:rsidRPr="00A574DA">
        <w:t xml:space="preserve"> that IALA will </w:t>
      </w:r>
      <w:r w:rsidR="00214F96" w:rsidRPr="00A574DA">
        <w:t>take</w:t>
      </w:r>
      <w:r w:rsidR="007B2969" w:rsidRPr="00A574DA">
        <w:t xml:space="preserve"> concerning </w:t>
      </w:r>
      <w:r w:rsidR="00DC06B9" w:rsidRPr="00A574DA">
        <w:t xml:space="preserve">certain critical </w:t>
      </w:r>
      <w:r w:rsidR="007B2969" w:rsidRPr="00A574DA">
        <w:t>technical and operation</w:t>
      </w:r>
      <w:r w:rsidR="00DC06B9" w:rsidRPr="00A574DA">
        <w:t>al</w:t>
      </w:r>
      <w:r w:rsidR="007B2969" w:rsidRPr="00A574DA">
        <w:t xml:space="preserve"> aspects of its work</w:t>
      </w:r>
      <w:r w:rsidR="00DC06B9" w:rsidRPr="00A574DA">
        <w:t xml:space="preserve"> with the object of assisting the work of the technical Committees of IALA and informing IALA members</w:t>
      </w:r>
      <w:r w:rsidR="008E44A7" w:rsidRPr="00A574DA">
        <w:t>.</w:t>
      </w:r>
      <w:r w:rsidRPr="00A574DA">
        <w:t xml:space="preserve"> </w:t>
      </w:r>
    </w:p>
    <w:p w14:paraId="7972BAE4" w14:textId="77777777" w:rsidR="00A26C9A" w:rsidRPr="00A574DA" w:rsidRDefault="00A26C9A" w:rsidP="00E16633">
      <w:pPr>
        <w:pStyle w:val="Textedesaisie"/>
      </w:pPr>
    </w:p>
    <w:p w14:paraId="4178A5E1" w14:textId="77777777" w:rsidR="008E44A7" w:rsidRPr="00A574DA" w:rsidRDefault="00D36CB3" w:rsidP="00E16633">
      <w:pPr>
        <w:pStyle w:val="Textedesaisie"/>
      </w:pPr>
      <w:r w:rsidRPr="00A574DA">
        <w:t>This document reflects the technical policy of IALA in 2019</w:t>
      </w:r>
      <w:r w:rsidR="008E44A7" w:rsidRPr="00A574DA">
        <w:t>.</w:t>
      </w:r>
      <w:r w:rsidR="00AB779A" w:rsidRPr="00A574DA">
        <w:t xml:space="preserve"> It</w:t>
      </w:r>
      <w:r w:rsidR="00A03816" w:rsidRPr="00A574DA">
        <w:t xml:space="preserve"> </w:t>
      </w:r>
      <w:r w:rsidR="0006669A" w:rsidRPr="00A574DA">
        <w:t>should</w:t>
      </w:r>
      <w:r w:rsidR="00C727AD" w:rsidRPr="00A574DA">
        <w:t xml:space="preserve"> be read in conjunction with</w:t>
      </w:r>
      <w:r w:rsidR="00D916AF" w:rsidRPr="00A574DA">
        <w:t xml:space="preserve"> the following vital documents.</w:t>
      </w:r>
    </w:p>
    <w:p w14:paraId="4C8075B0" w14:textId="77777777" w:rsidR="00D916AF" w:rsidRPr="00A574DA" w:rsidRDefault="00D916AF" w:rsidP="00E16633">
      <w:pPr>
        <w:pStyle w:val="Textedesaisie"/>
      </w:pPr>
    </w:p>
    <w:p w14:paraId="772FCFAE" w14:textId="77777777" w:rsidR="008E44A7" w:rsidRPr="00A574DA" w:rsidRDefault="008E44A7" w:rsidP="00E16633">
      <w:pPr>
        <w:pStyle w:val="Textepuce1"/>
        <w:rPr>
          <w:lang w:val="en-GB"/>
        </w:rPr>
      </w:pPr>
      <w:r w:rsidRPr="00A574DA">
        <w:rPr>
          <w:lang w:val="en-GB"/>
        </w:rPr>
        <w:t xml:space="preserve">Basic Documents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Pr="00A574DA">
        <w:rPr>
          <w:lang w:val="en-GB"/>
        </w:rPr>
        <w:t>– available from the website</w:t>
      </w:r>
    </w:p>
    <w:p w14:paraId="003F31E3" w14:textId="77777777" w:rsidR="008E44A7" w:rsidRPr="00A574DA" w:rsidRDefault="0006669A" w:rsidP="00E16633">
      <w:pPr>
        <w:pStyle w:val="Textepuce1"/>
        <w:rPr>
          <w:lang w:val="en-GB"/>
        </w:rPr>
      </w:pPr>
      <w:r w:rsidRPr="00A574DA">
        <w:rPr>
          <w:lang w:val="en-GB"/>
        </w:rPr>
        <w:t>Strategic</w:t>
      </w:r>
      <w:r w:rsidR="00C727AD" w:rsidRPr="00A574DA">
        <w:rPr>
          <w:lang w:val="en-GB"/>
        </w:rPr>
        <w:t xml:space="preserve"> Vision</w:t>
      </w:r>
      <w:r w:rsidR="008E44A7" w:rsidRPr="00A574DA">
        <w:rPr>
          <w:lang w:val="en-GB"/>
        </w:rPr>
        <w:t xml:space="preserve">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008E44A7" w:rsidRPr="00A574DA">
        <w:rPr>
          <w:lang w:val="en-GB"/>
        </w:rPr>
        <w:t>– available from the website</w:t>
      </w:r>
    </w:p>
    <w:p w14:paraId="136985B1" w14:textId="77777777" w:rsidR="00AB21CF" w:rsidRPr="00A574DA" w:rsidRDefault="00D916AF" w:rsidP="00E16633">
      <w:pPr>
        <w:pStyle w:val="Textepuce1"/>
        <w:rPr>
          <w:lang w:val="en-GB"/>
        </w:rPr>
      </w:pPr>
      <w:r w:rsidRPr="00A574DA">
        <w:rPr>
          <w:lang w:val="en-GB"/>
        </w:rPr>
        <w:t>Work P</w:t>
      </w:r>
      <w:r w:rsidR="0009652D" w:rsidRPr="00A574DA">
        <w:rPr>
          <w:lang w:val="en-GB"/>
        </w:rPr>
        <w:t>rogramme</w:t>
      </w:r>
      <w:r w:rsidR="008E44A7" w:rsidRPr="00A574DA">
        <w:rPr>
          <w:lang w:val="en-GB"/>
        </w:rPr>
        <w:t xml:space="preserve"> for </w:t>
      </w:r>
      <w:r w:rsidRPr="00A574DA">
        <w:rPr>
          <w:lang w:val="en-GB"/>
        </w:rPr>
        <w:t xml:space="preserve">the </w:t>
      </w:r>
      <w:r w:rsidR="008E44A7" w:rsidRPr="00A574DA">
        <w:rPr>
          <w:lang w:val="en-GB"/>
        </w:rPr>
        <w:t>Committees</w:t>
      </w:r>
      <w:r w:rsidR="00A56CA7" w:rsidRPr="00A574DA">
        <w:rPr>
          <w:lang w:val="en-GB"/>
        </w:rPr>
        <w:tab/>
      </w:r>
      <w:r w:rsidR="00A56CA7" w:rsidRPr="00A574DA">
        <w:rPr>
          <w:lang w:val="en-GB"/>
        </w:rPr>
        <w:tab/>
        <w:t xml:space="preserve">– </w:t>
      </w:r>
      <w:r w:rsidR="008F6538" w:rsidRPr="00A574DA">
        <w:rPr>
          <w:lang w:val="en-GB"/>
        </w:rPr>
        <w:t xml:space="preserve">available from the </w:t>
      </w:r>
      <w:r w:rsidR="003B2B7A" w:rsidRPr="00A574DA">
        <w:rPr>
          <w:lang w:val="en-GB"/>
        </w:rPr>
        <w:t>w</w:t>
      </w:r>
      <w:r w:rsidR="000A5AAF" w:rsidRPr="00A574DA">
        <w:rPr>
          <w:lang w:val="en-GB"/>
        </w:rPr>
        <w:t>ebsite</w:t>
      </w:r>
    </w:p>
    <w:p w14:paraId="523AA1EE" w14:textId="77777777" w:rsidR="00E206EF" w:rsidRPr="00A574DA" w:rsidRDefault="007F4358" w:rsidP="00E206EF">
      <w:pPr>
        <w:pStyle w:val="Textepuce1"/>
        <w:rPr>
          <w:lang w:val="en-GB"/>
        </w:rPr>
      </w:pPr>
      <w:r w:rsidRPr="00A574DA">
        <w:rPr>
          <w:lang w:val="en-GB"/>
        </w:rPr>
        <w:t>Current Drivers and Trends 201</w:t>
      </w:r>
      <w:r w:rsidR="00D36CB3" w:rsidRPr="00A574DA">
        <w:rPr>
          <w:lang w:val="en-GB"/>
        </w:rPr>
        <w:t>8</w:t>
      </w:r>
      <w:r w:rsidRPr="00A574DA">
        <w:rPr>
          <w:lang w:val="en-GB"/>
        </w:rPr>
        <w:tab/>
      </w:r>
      <w:r w:rsidRPr="00A574DA">
        <w:rPr>
          <w:lang w:val="en-GB"/>
        </w:rPr>
        <w:tab/>
      </w:r>
      <w:r w:rsidR="00E206EF" w:rsidRPr="00A574DA">
        <w:rPr>
          <w:lang w:val="en-GB"/>
        </w:rPr>
        <w:t xml:space="preserve">– </w:t>
      </w:r>
      <w:r w:rsidR="00755036" w:rsidRPr="00A574DA">
        <w:rPr>
          <w:lang w:val="en-GB"/>
        </w:rPr>
        <w:t>available</w:t>
      </w:r>
      <w:r w:rsidRPr="00A574DA">
        <w:rPr>
          <w:lang w:val="en-GB"/>
        </w:rPr>
        <w:t xml:space="preserve"> from the website</w:t>
      </w:r>
    </w:p>
    <w:p w14:paraId="2E630C5F" w14:textId="77777777" w:rsidR="00AB21CF" w:rsidRPr="00A574DA" w:rsidRDefault="00AB21CF" w:rsidP="009954E1">
      <w:pPr>
        <w:pStyle w:val="Textepuce1"/>
        <w:numPr>
          <w:ilvl w:val="0"/>
          <w:numId w:val="0"/>
        </w:numPr>
        <w:rPr>
          <w:lang w:val="en-GB"/>
        </w:rPr>
      </w:pPr>
    </w:p>
    <w:p w14:paraId="28DE6D8F" w14:textId="77777777" w:rsidR="004362BC" w:rsidRPr="00A574DA" w:rsidRDefault="00AB21CF" w:rsidP="009954E1">
      <w:pPr>
        <w:pStyle w:val="Textepuce1"/>
        <w:numPr>
          <w:ilvl w:val="0"/>
          <w:numId w:val="0"/>
        </w:numPr>
        <w:rPr>
          <w:lang w:val="en-GB"/>
        </w:rPr>
      </w:pPr>
      <w:r w:rsidRPr="00A574DA">
        <w:rPr>
          <w:lang w:val="en-GB"/>
        </w:rPr>
        <w:t xml:space="preserve">For the purpose of this document marine aids to navigation </w:t>
      </w:r>
      <w:r w:rsidR="007F4358" w:rsidRPr="00A574DA">
        <w:rPr>
          <w:lang w:val="en-GB"/>
        </w:rPr>
        <w:t>will be</w:t>
      </w:r>
      <w:r w:rsidRPr="00A574DA">
        <w:rPr>
          <w:lang w:val="en-GB"/>
        </w:rPr>
        <w:t xml:space="preserve"> abbreviat</w:t>
      </w:r>
      <w:r w:rsidR="007F4358" w:rsidRPr="00A574DA">
        <w:rPr>
          <w:lang w:val="en-GB"/>
        </w:rPr>
        <w:t>ed as</w:t>
      </w:r>
      <w:r w:rsidRPr="00A574DA">
        <w:rPr>
          <w:lang w:val="en-GB"/>
        </w:rPr>
        <w:t xml:space="preserve"> AtoN.</w:t>
      </w:r>
    </w:p>
    <w:p w14:paraId="781DC0A4" w14:textId="77777777" w:rsidR="00C727AD" w:rsidRPr="00A574DA" w:rsidRDefault="00214F96" w:rsidP="009B3BD9">
      <w:pPr>
        <w:pStyle w:val="Heading1"/>
      </w:pPr>
      <w:bookmarkStart w:id="2" w:name="_Toc24466844"/>
      <w:r w:rsidRPr="00A574DA">
        <w:t>POSITION</w:t>
      </w:r>
      <w:r w:rsidR="00C727AD" w:rsidRPr="00A574DA">
        <w:t xml:space="preserve"> STATEMENTS</w:t>
      </w:r>
      <w:bookmarkEnd w:id="2"/>
    </w:p>
    <w:p w14:paraId="28744E8A" w14:textId="77777777" w:rsidR="00C727AD" w:rsidRPr="00A574DA" w:rsidRDefault="00C727AD" w:rsidP="00E16633">
      <w:pPr>
        <w:pStyle w:val="Sparationtitre1"/>
      </w:pPr>
    </w:p>
    <w:p w14:paraId="10F5BA76" w14:textId="77777777" w:rsidR="00C727AD" w:rsidRPr="00A574DA" w:rsidRDefault="00C727AD" w:rsidP="00E16633">
      <w:pPr>
        <w:pStyle w:val="Textedesaisie"/>
      </w:pPr>
    </w:p>
    <w:p w14:paraId="3DFEE86E" w14:textId="77777777" w:rsidR="00C727AD" w:rsidRPr="00A574DA" w:rsidRDefault="00C727AD" w:rsidP="00C727AD">
      <w:pPr>
        <w:pStyle w:val="Heading2"/>
        <w:jc w:val="both"/>
      </w:pPr>
      <w:bookmarkStart w:id="3" w:name="_Toc24466845"/>
      <w:r w:rsidRPr="00A574DA">
        <w:t>Purpose</w:t>
      </w:r>
      <w:r w:rsidR="00E529D5" w:rsidRPr="00A574DA">
        <w:t xml:space="preserve"> of the Statements</w:t>
      </w:r>
      <w:bookmarkEnd w:id="3"/>
    </w:p>
    <w:p w14:paraId="77279A33" w14:textId="77777777" w:rsidR="00C727AD" w:rsidRPr="00A574DA" w:rsidRDefault="00C727AD" w:rsidP="00E16633">
      <w:pPr>
        <w:pStyle w:val="Sparationtitre2"/>
      </w:pPr>
    </w:p>
    <w:p w14:paraId="4553995A" w14:textId="77777777" w:rsidR="00092DD2" w:rsidRPr="00A574DA" w:rsidRDefault="00ED1485" w:rsidP="00E16633">
      <w:pPr>
        <w:pStyle w:val="Textedesaisie"/>
      </w:pPr>
      <w:r w:rsidRPr="00A574DA">
        <w:t>In the following sections t</w:t>
      </w:r>
      <w:r w:rsidR="00044E86" w:rsidRPr="00A574DA">
        <w:t xml:space="preserve">echnical </w:t>
      </w:r>
      <w:r w:rsidRPr="00A574DA">
        <w:t>p</w:t>
      </w:r>
      <w:r w:rsidR="00214F96" w:rsidRPr="00A574DA">
        <w:t>osition</w:t>
      </w:r>
      <w:r w:rsidR="00044E86" w:rsidRPr="00A574DA">
        <w:t xml:space="preserve"> </w:t>
      </w:r>
      <w:r w:rsidRPr="00A574DA">
        <w:t>s</w:t>
      </w:r>
      <w:r w:rsidR="00044E86" w:rsidRPr="00A574DA">
        <w:t xml:space="preserve">tatements </w:t>
      </w:r>
      <w:r w:rsidR="008E15EC" w:rsidRPr="00A574DA">
        <w:t xml:space="preserve">have been </w:t>
      </w:r>
      <w:r w:rsidRPr="00A574DA">
        <w:t>developed under the headings of the seven IALA standards (annex A) in order.</w:t>
      </w:r>
      <w:r w:rsidR="00A574DA" w:rsidRPr="00A574DA">
        <w:t xml:space="preserve"> </w:t>
      </w:r>
      <w:r w:rsidRPr="00A574DA">
        <w:t>These statements</w:t>
      </w:r>
      <w:r w:rsidR="008E15EC" w:rsidRPr="00A574DA">
        <w:t xml:space="preserve"> provide a link between the Strategic Vision and the work programmes of the Committees, giving guidance</w:t>
      </w:r>
      <w:r w:rsidRPr="00A574DA">
        <w:t>,</w:t>
      </w:r>
      <w:r w:rsidR="008E15EC" w:rsidRPr="00A574DA">
        <w:t xml:space="preserve"> where needed</w:t>
      </w:r>
      <w:r w:rsidRPr="00A574DA">
        <w:t>,</w:t>
      </w:r>
      <w:r w:rsidR="008E15EC" w:rsidRPr="00A574DA">
        <w:t xml:space="preserve"> on the </w:t>
      </w:r>
      <w:r w:rsidR="002723CD" w:rsidRPr="00A574DA">
        <w:t xml:space="preserve">technical philosophy </w:t>
      </w:r>
      <w:r w:rsidRPr="00A574DA">
        <w:t xml:space="preserve">on specific topics </w:t>
      </w:r>
      <w:r w:rsidR="002723CD" w:rsidRPr="00A574DA">
        <w:t xml:space="preserve">and </w:t>
      </w:r>
      <w:r w:rsidRPr="00A574DA">
        <w:t xml:space="preserve">IALAs </w:t>
      </w:r>
      <w:r w:rsidR="008E15EC" w:rsidRPr="00A574DA">
        <w:t xml:space="preserve">preferred </w:t>
      </w:r>
      <w:r w:rsidRPr="00A574DA">
        <w:t>policy direction</w:t>
      </w:r>
      <w:r w:rsidR="008E15EC" w:rsidRPr="00A574DA">
        <w:t xml:space="preserve">. In cases where the </w:t>
      </w:r>
      <w:r w:rsidRPr="00A574DA">
        <w:t xml:space="preserve">direction </w:t>
      </w:r>
      <w:r w:rsidR="00704AE1" w:rsidRPr="00A574DA">
        <w:t>should be</w:t>
      </w:r>
      <w:r w:rsidR="008E15EC" w:rsidRPr="00A574DA">
        <w:t xml:space="preserve"> obvious</w:t>
      </w:r>
      <w:r w:rsidR="00704AE1" w:rsidRPr="00A574DA">
        <w:t>,</w:t>
      </w:r>
      <w:r w:rsidR="008E15EC" w:rsidRPr="00A574DA">
        <w:t xml:space="preserve"> no </w:t>
      </w:r>
      <w:r w:rsidRPr="00A574DA">
        <w:t>p</w:t>
      </w:r>
      <w:r w:rsidR="00214F96" w:rsidRPr="00A574DA">
        <w:t>osition</w:t>
      </w:r>
      <w:r w:rsidR="008E15EC" w:rsidRPr="00A574DA">
        <w:t xml:space="preserve"> statement is necessary.</w:t>
      </w:r>
    </w:p>
    <w:p w14:paraId="332EF13B" w14:textId="77777777" w:rsidR="00B02543" w:rsidRPr="00A574DA" w:rsidRDefault="00D53A89" w:rsidP="009B3BD9">
      <w:pPr>
        <w:pStyle w:val="Heading1"/>
      </w:pPr>
      <w:bookmarkStart w:id="4" w:name="_Toc24466846"/>
      <w:r w:rsidRPr="00A574DA">
        <w:t xml:space="preserve">Marine </w:t>
      </w:r>
      <w:r w:rsidR="00B02543" w:rsidRPr="00A574DA">
        <w:t>A</w:t>
      </w:r>
      <w:r w:rsidRPr="00A574DA">
        <w:t xml:space="preserve">ids </w:t>
      </w:r>
      <w:r w:rsidR="00B02543" w:rsidRPr="00A574DA">
        <w:t>to</w:t>
      </w:r>
      <w:r w:rsidRPr="00A574DA">
        <w:t xml:space="preserve"> </w:t>
      </w:r>
      <w:r w:rsidR="00B02543" w:rsidRPr="00A574DA">
        <w:t>N</w:t>
      </w:r>
      <w:r w:rsidRPr="00A574DA">
        <w:t>avigation</w:t>
      </w:r>
      <w:r w:rsidR="00B02543" w:rsidRPr="00A574DA">
        <w:t xml:space="preserve"> P</w:t>
      </w:r>
      <w:r w:rsidR="00A03816" w:rsidRPr="00A574DA">
        <w:t>LANNING AND SERVICE REQUIREMENTS</w:t>
      </w:r>
      <w:bookmarkEnd w:id="4"/>
    </w:p>
    <w:p w14:paraId="2AE92E9D" w14:textId="77777777" w:rsidR="00046E33" w:rsidRPr="00A574DA" w:rsidRDefault="00046E33" w:rsidP="00E16633">
      <w:pPr>
        <w:pStyle w:val="Sparationtitre1"/>
      </w:pPr>
    </w:p>
    <w:p w14:paraId="4EAE1021" w14:textId="77777777" w:rsidR="00046E33" w:rsidRPr="00A574DA" w:rsidRDefault="00046E33" w:rsidP="00E16633">
      <w:pPr>
        <w:pStyle w:val="Textedesaisie"/>
      </w:pPr>
    </w:p>
    <w:p w14:paraId="06ADACB1" w14:textId="77777777" w:rsidR="00187268" w:rsidRPr="00A574DA" w:rsidRDefault="00214F96" w:rsidP="007D3432">
      <w:pPr>
        <w:pStyle w:val="Heading2"/>
        <w:jc w:val="both"/>
      </w:pPr>
      <w:bookmarkStart w:id="5" w:name="_Toc24466847"/>
      <w:r w:rsidRPr="00A574DA">
        <w:t>Position</w:t>
      </w:r>
      <w:r w:rsidR="008768CE" w:rsidRPr="00A574DA">
        <w:t xml:space="preserve">s </w:t>
      </w:r>
      <w:r w:rsidR="00E66D87" w:rsidRPr="00A574DA">
        <w:t>s</w:t>
      </w:r>
      <w:r w:rsidR="008768CE" w:rsidRPr="00A574DA">
        <w:t>tatements</w:t>
      </w:r>
      <w:bookmarkEnd w:id="5"/>
    </w:p>
    <w:p w14:paraId="4FC6A897" w14:textId="77777777" w:rsidR="00187268" w:rsidRPr="00A574DA" w:rsidRDefault="00187268" w:rsidP="00E16633">
      <w:pPr>
        <w:pStyle w:val="Sparationtitre2"/>
      </w:pPr>
    </w:p>
    <w:p w14:paraId="133E7BBB" w14:textId="77777777" w:rsidR="00046E33" w:rsidRPr="00A574DA" w:rsidRDefault="00046E33" w:rsidP="00E16633">
      <w:pPr>
        <w:pStyle w:val="Textedesaisie"/>
      </w:pPr>
    </w:p>
    <w:p w14:paraId="5F1D645D" w14:textId="77777777" w:rsidR="00EE3E50" w:rsidRPr="00A574DA" w:rsidRDefault="00845A5B" w:rsidP="007D3432">
      <w:pPr>
        <w:pStyle w:val="Heading3"/>
        <w:jc w:val="both"/>
      </w:pPr>
      <w:bookmarkStart w:id="6" w:name="_Toc24466848"/>
      <w:r w:rsidRPr="00A574DA">
        <w:t>Obligations</w:t>
      </w:r>
      <w:r w:rsidR="00B64D1A" w:rsidRPr="00A574DA">
        <w:t xml:space="preserve"> </w:t>
      </w:r>
      <w:r w:rsidR="008768CE" w:rsidRPr="00A574DA">
        <w:t>and regulatory compliance</w:t>
      </w:r>
      <w:bookmarkEnd w:id="6"/>
    </w:p>
    <w:p w14:paraId="05A01CCE" w14:textId="77777777" w:rsidR="00EE3E50" w:rsidRPr="00A574DA" w:rsidRDefault="00EE3E50" w:rsidP="00E16633">
      <w:pPr>
        <w:pStyle w:val="Textedesaisie"/>
      </w:pPr>
    </w:p>
    <w:p w14:paraId="6A7DB638" w14:textId="77777777" w:rsidR="00EE3E50" w:rsidRPr="00A574DA" w:rsidRDefault="00EE3E50" w:rsidP="00E16633">
      <w:pPr>
        <w:pStyle w:val="Textedesaisie"/>
      </w:pPr>
      <w:r w:rsidRPr="00A574DA">
        <w:t>The obligations of coastal states to provide</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avigation are included in international Conventions. The Safety of Life at Sea Convention Chapter V, Regulation 13 is of importance</w:t>
      </w:r>
      <w:r w:rsidR="00B64D1A" w:rsidRPr="00A574DA">
        <w:t xml:space="preserve"> for</w:t>
      </w:r>
      <w:r w:rsidR="009171C5" w:rsidRPr="00A574DA">
        <w:t xml:space="preserve"> </w:t>
      </w:r>
      <w:r w:rsidR="00B64D1A" w:rsidRPr="00A574DA">
        <w:t>aids to navigation</w:t>
      </w:r>
      <w:r w:rsidRPr="00A574DA">
        <w:t>, but other Conventions such as UNCLOS and also regional arrangements, for example EC Directives, may also apply.</w:t>
      </w:r>
    </w:p>
    <w:p w14:paraId="73C462B3" w14:textId="77777777" w:rsidR="00EE3E50" w:rsidRPr="00A574DA" w:rsidRDefault="00EE3E50" w:rsidP="00E16633">
      <w:pPr>
        <w:pStyle w:val="Textedesaisie"/>
      </w:pPr>
    </w:p>
    <w:p w14:paraId="500B5D7E" w14:textId="77777777" w:rsidR="00EE3E50" w:rsidRPr="00A574DA" w:rsidRDefault="00EE3E50" w:rsidP="00E16633">
      <w:pPr>
        <w:pStyle w:val="Textedesaisie"/>
      </w:pPr>
      <w:r w:rsidRPr="00A574DA">
        <w:t>National legislation and regulations may also prescribe the obligations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services providers, whether </w:t>
      </w:r>
      <w:r w:rsidR="00E66D87" w:rsidRPr="00A574DA">
        <w:t xml:space="preserve">they are </w:t>
      </w:r>
      <w:r w:rsidRPr="00A574DA">
        <w:t>government or private.</w:t>
      </w:r>
    </w:p>
    <w:p w14:paraId="5F0E9D56" w14:textId="77777777" w:rsidR="00EE3E50" w:rsidRPr="00A574DA" w:rsidRDefault="00EE3E50" w:rsidP="00E16633">
      <w:pPr>
        <w:pStyle w:val="Textedesaisie"/>
      </w:pPr>
    </w:p>
    <w:p w14:paraId="4EB6E207" w14:textId="77777777" w:rsidR="00EE3E50" w:rsidRPr="00A574DA" w:rsidRDefault="00EE3E50" w:rsidP="00E16633">
      <w:pPr>
        <w:pStyle w:val="Textedesaisie"/>
      </w:pPr>
      <w:r w:rsidRPr="00A574DA">
        <w:t>IALA will provide information and guidance to its members on the conventions and other instruments that provide the international framework for the provision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w:t>
      </w:r>
    </w:p>
    <w:p w14:paraId="590A1510" w14:textId="77777777" w:rsidR="00EE3E50" w:rsidRPr="00A574DA" w:rsidRDefault="00EE3E50" w:rsidP="00E16633">
      <w:pPr>
        <w:pStyle w:val="Textedesaisie"/>
      </w:pPr>
    </w:p>
    <w:p w14:paraId="72D6DD94" w14:textId="77777777" w:rsidR="00EE3E50" w:rsidRPr="00A574DA" w:rsidRDefault="00EE3E50" w:rsidP="00E16633">
      <w:pPr>
        <w:pStyle w:val="Textedesaisie"/>
      </w:pPr>
      <w:r w:rsidRPr="00A574DA">
        <w:t xml:space="preserve">It will also provide guidance to </w:t>
      </w:r>
      <w:r w:rsidR="008768CE" w:rsidRPr="00A574DA">
        <w:t>assist</w:t>
      </w:r>
      <w:r w:rsidRPr="00A574DA">
        <w:t xml:space="preserve"> members </w:t>
      </w:r>
      <w:r w:rsidR="008768CE" w:rsidRPr="00A574DA">
        <w:t xml:space="preserve">with </w:t>
      </w:r>
      <w:r w:rsidR="00CE3DD2" w:rsidRPr="00A574DA">
        <w:t xml:space="preserve">the </w:t>
      </w:r>
      <w:r w:rsidR="008768CE" w:rsidRPr="00A574DA">
        <w:t>creation of</w:t>
      </w:r>
      <w:r w:rsidRPr="00A574DA">
        <w:t xml:space="preserve"> national frameworks for the establishment and operation of </w:t>
      </w:r>
      <w:r w:rsidR="00CE3DD2" w:rsidRPr="00A574DA">
        <w:t>competent authorities for</w:t>
      </w:r>
      <w:r w:rsidR="009171C5" w:rsidRPr="00A574DA">
        <w:t xml:space="preserve"> </w:t>
      </w:r>
      <w:r w:rsidR="00E77295" w:rsidRPr="00A574DA">
        <w:t>M</w:t>
      </w:r>
      <w:r w:rsidR="009171C5" w:rsidRPr="00A574DA">
        <w:t>arine</w:t>
      </w:r>
      <w:r w:rsidR="00CE3DD2" w:rsidRPr="00A574DA">
        <w:t xml:space="preserve"> </w:t>
      </w:r>
      <w:r w:rsidR="00E77295" w:rsidRPr="00A574DA">
        <w:t>A</w:t>
      </w:r>
      <w:r w:rsidRPr="00A574DA">
        <w:t xml:space="preserve">ids to </w:t>
      </w:r>
      <w:r w:rsidR="00E77295" w:rsidRPr="00A574DA">
        <w:t>N</w:t>
      </w:r>
      <w:r w:rsidRPr="00A574DA">
        <w:t>avigation, including</w:t>
      </w:r>
      <w:r w:rsidR="00E77295" w:rsidRPr="00A574DA">
        <w:t>:</w:t>
      </w:r>
    </w:p>
    <w:p w14:paraId="37FF5DA5" w14:textId="77777777" w:rsidR="00EE3E50" w:rsidRPr="00A574DA" w:rsidRDefault="00EE3E50" w:rsidP="00E16633">
      <w:pPr>
        <w:pStyle w:val="Textedesaisie"/>
      </w:pPr>
    </w:p>
    <w:p w14:paraId="5AB8458D" w14:textId="77777777" w:rsidR="00EE3E50" w:rsidRPr="00A574DA" w:rsidRDefault="00EE3E50" w:rsidP="00E16633">
      <w:pPr>
        <w:pStyle w:val="Textepuce1"/>
        <w:rPr>
          <w:lang w:val="en-GB"/>
        </w:rPr>
      </w:pPr>
      <w:r w:rsidRPr="00A574DA">
        <w:rPr>
          <w:lang w:val="en-GB"/>
        </w:rPr>
        <w:t>Advice on content of legislation and regulation</w:t>
      </w:r>
      <w:r w:rsidR="00E77295" w:rsidRPr="00A574DA">
        <w:rPr>
          <w:lang w:val="en-GB"/>
        </w:rPr>
        <w:t>;</w:t>
      </w:r>
    </w:p>
    <w:p w14:paraId="6A511E6B" w14:textId="77777777" w:rsidR="00EE3E50" w:rsidRPr="00A574DA" w:rsidRDefault="00EE3E50" w:rsidP="00E16633">
      <w:pPr>
        <w:pStyle w:val="Textepuce1"/>
        <w:rPr>
          <w:lang w:val="en-GB"/>
        </w:rPr>
      </w:pPr>
      <w:r w:rsidRPr="00A574DA">
        <w:rPr>
          <w:lang w:val="en-GB"/>
        </w:rPr>
        <w:t>Responsibilities of a competent authority for</w:t>
      </w:r>
      <w:r w:rsidR="009171C5" w:rsidRPr="00A574DA">
        <w:rPr>
          <w:lang w:val="en-GB"/>
        </w:rPr>
        <w:t xml:space="preserve"> </w:t>
      </w:r>
      <w:r w:rsidR="00E77295" w:rsidRPr="00A574DA">
        <w:rPr>
          <w:lang w:val="en-GB"/>
        </w:rPr>
        <w:t>M</w:t>
      </w:r>
      <w:r w:rsidR="009171C5" w:rsidRPr="00A574DA">
        <w:rPr>
          <w:lang w:val="en-GB"/>
        </w:rPr>
        <w:t>arine</w:t>
      </w:r>
      <w:r w:rsidRPr="00A574DA">
        <w:rPr>
          <w:lang w:val="en-GB"/>
        </w:rPr>
        <w:t xml:space="preserve"> </w:t>
      </w:r>
      <w:r w:rsidR="00E77295" w:rsidRPr="00A574DA">
        <w:rPr>
          <w:lang w:val="en-GB"/>
        </w:rPr>
        <w:t>A</w:t>
      </w:r>
      <w:r w:rsidRPr="00A574DA">
        <w:rPr>
          <w:lang w:val="en-GB"/>
        </w:rPr>
        <w:t xml:space="preserve">ids to </w:t>
      </w:r>
      <w:r w:rsidR="00E77295" w:rsidRPr="00A574DA">
        <w:rPr>
          <w:lang w:val="en-GB"/>
        </w:rPr>
        <w:t>N</w:t>
      </w:r>
      <w:r w:rsidRPr="00A574DA">
        <w:rPr>
          <w:lang w:val="en-GB"/>
        </w:rPr>
        <w:t xml:space="preserve">avigation, and </w:t>
      </w:r>
      <w:r w:rsidR="005028B3" w:rsidRPr="00A574DA">
        <w:rPr>
          <w:lang w:val="en-GB"/>
        </w:rPr>
        <w:t xml:space="preserve">its </w:t>
      </w:r>
      <w:r w:rsidR="00E77295" w:rsidRPr="00A574DA">
        <w:rPr>
          <w:lang w:val="en-GB"/>
        </w:rPr>
        <w:t>organizational</w:t>
      </w:r>
      <w:r w:rsidRPr="00A574DA">
        <w:rPr>
          <w:lang w:val="en-GB"/>
        </w:rPr>
        <w:t xml:space="preserve"> considerations</w:t>
      </w:r>
      <w:r w:rsidR="00E77295" w:rsidRPr="00A574DA">
        <w:rPr>
          <w:lang w:val="en-GB"/>
        </w:rPr>
        <w:t>;</w:t>
      </w:r>
    </w:p>
    <w:p w14:paraId="4508D3CD" w14:textId="77777777" w:rsidR="00EE3E50" w:rsidRPr="00A574DA" w:rsidRDefault="00EE3E50" w:rsidP="00E16633">
      <w:pPr>
        <w:pStyle w:val="Textepuce1"/>
        <w:rPr>
          <w:lang w:val="en-GB"/>
        </w:rPr>
      </w:pPr>
      <w:r w:rsidRPr="00A574DA">
        <w:rPr>
          <w:lang w:val="en-GB"/>
        </w:rPr>
        <w:t>Certification and auditing of</w:t>
      </w:r>
      <w:r w:rsidR="009171C5" w:rsidRPr="00A574DA">
        <w:rPr>
          <w:lang w:val="en-GB"/>
        </w:rPr>
        <w:t xml:space="preserve"> marine</w:t>
      </w:r>
      <w:r w:rsidRPr="00A574DA">
        <w:rPr>
          <w:lang w:val="en-GB"/>
        </w:rPr>
        <w:t xml:space="preserve"> aids to navigation providers</w:t>
      </w:r>
      <w:r w:rsidR="00E77295" w:rsidRPr="00A574DA">
        <w:rPr>
          <w:lang w:val="en-GB"/>
        </w:rPr>
        <w:t>; and</w:t>
      </w:r>
    </w:p>
    <w:p w14:paraId="7EB22CA5" w14:textId="77777777" w:rsidR="00EE3E50" w:rsidRPr="00A574DA" w:rsidRDefault="00EE3E50" w:rsidP="00E16633">
      <w:pPr>
        <w:pStyle w:val="Textepuce1"/>
        <w:rPr>
          <w:lang w:val="en-GB"/>
        </w:rPr>
      </w:pPr>
      <w:r w:rsidRPr="00A574DA">
        <w:rPr>
          <w:lang w:val="en-GB"/>
        </w:rPr>
        <w:t>Promulgation of</w:t>
      </w:r>
      <w:r w:rsidR="009171C5" w:rsidRPr="00A574DA">
        <w:rPr>
          <w:lang w:val="en-GB"/>
        </w:rPr>
        <w:t xml:space="preserve"> marine</w:t>
      </w:r>
      <w:r w:rsidRPr="00A574DA">
        <w:rPr>
          <w:lang w:val="en-GB"/>
        </w:rPr>
        <w:t xml:space="preserve"> aids to navigation information </w:t>
      </w:r>
      <w:r w:rsidR="00E66D87" w:rsidRPr="00A574DA">
        <w:rPr>
          <w:lang w:val="en-GB"/>
        </w:rPr>
        <w:t xml:space="preserve">both </w:t>
      </w:r>
      <w:r w:rsidRPr="00A574DA">
        <w:rPr>
          <w:lang w:val="en-GB"/>
        </w:rPr>
        <w:t>nationally and internationally</w:t>
      </w:r>
      <w:r w:rsidR="00E77295" w:rsidRPr="00A574DA">
        <w:rPr>
          <w:lang w:val="en-GB"/>
        </w:rPr>
        <w:t>.</w:t>
      </w:r>
    </w:p>
    <w:p w14:paraId="1467B998" w14:textId="77777777" w:rsidR="00EE3E50" w:rsidRDefault="00EE3E50" w:rsidP="00E16633">
      <w:pPr>
        <w:pStyle w:val="Textedesaisie"/>
      </w:pPr>
    </w:p>
    <w:p w14:paraId="6A47B53D" w14:textId="77777777" w:rsidR="004636C9" w:rsidRPr="00A574DA" w:rsidRDefault="004636C9" w:rsidP="00E16633">
      <w:pPr>
        <w:pStyle w:val="Textedesaisie"/>
      </w:pPr>
    </w:p>
    <w:p w14:paraId="5C00C7C4" w14:textId="77777777" w:rsidR="00B64D1A" w:rsidRPr="00A574DA" w:rsidRDefault="00B64D1A" w:rsidP="007D3432">
      <w:pPr>
        <w:pStyle w:val="Heading3"/>
        <w:jc w:val="both"/>
        <w:rPr>
          <w:rFonts w:eastAsia="Times New Roman"/>
        </w:rPr>
      </w:pPr>
      <w:bookmarkStart w:id="7" w:name="_Toc497816238"/>
      <w:bookmarkStart w:id="8" w:name="_Toc445900755"/>
      <w:bookmarkStart w:id="9" w:name="_Toc24466849"/>
      <w:bookmarkEnd w:id="7"/>
      <w:r w:rsidRPr="00A574DA">
        <w:rPr>
          <w:rFonts w:eastAsia="Times New Roman"/>
        </w:rPr>
        <w:lastRenderedPageBreak/>
        <w:t>International framework for the provision of VTS</w:t>
      </w:r>
      <w:bookmarkEnd w:id="8"/>
      <w:bookmarkEnd w:id="9"/>
    </w:p>
    <w:p w14:paraId="24FC858B" w14:textId="77777777" w:rsidR="00B64D1A" w:rsidRPr="00A574DA" w:rsidRDefault="00B64D1A" w:rsidP="00E16633">
      <w:pPr>
        <w:pStyle w:val="Textedesaisie"/>
      </w:pPr>
    </w:p>
    <w:p w14:paraId="069BE916" w14:textId="77777777" w:rsidR="00B91E9C" w:rsidRPr="00A574DA" w:rsidRDefault="00B91E9C" w:rsidP="00B91E9C">
      <w:pPr>
        <w:pStyle w:val="Textedesaisie"/>
      </w:pPr>
      <w:r w:rsidRPr="00A574DA">
        <w:t xml:space="preserve">The legal basis of VTS lies in both UNCLOS and SOLAS. Although </w:t>
      </w:r>
      <w:r w:rsidR="00CE3DD2" w:rsidRPr="00A574DA">
        <w:t>these Conventions are primarily of interest to</w:t>
      </w:r>
      <w:r w:rsidRPr="00A574DA">
        <w:t xml:space="preserve"> coastal states, </w:t>
      </w:r>
      <w:r w:rsidR="00CE3DD2" w:rsidRPr="00A574DA">
        <w:t>local authorities such as harbour authorities</w:t>
      </w:r>
      <w:r w:rsidRPr="00A574DA">
        <w:t xml:space="preserve"> should be mindful of the legal and operational basis and the associated requirements for VTS in </w:t>
      </w:r>
      <w:r w:rsidR="00CE3DD2" w:rsidRPr="00A574DA">
        <w:t xml:space="preserve">connection with </w:t>
      </w:r>
      <w:r w:rsidRPr="00A574DA">
        <w:t>the management of waterways for which they have responsibility.</w:t>
      </w:r>
    </w:p>
    <w:p w14:paraId="26499E53" w14:textId="77777777" w:rsidR="00B91E9C" w:rsidRPr="00A574DA" w:rsidRDefault="00B91E9C" w:rsidP="00B91E9C">
      <w:pPr>
        <w:pStyle w:val="Textedesaisie"/>
      </w:pPr>
    </w:p>
    <w:p w14:paraId="714BABDE" w14:textId="77777777" w:rsidR="00B91E9C" w:rsidRPr="00A574DA" w:rsidRDefault="00B91E9C" w:rsidP="00B91E9C">
      <w:pPr>
        <w:pStyle w:val="Textedesaisie"/>
      </w:pPr>
      <w:r w:rsidRPr="00A574DA">
        <w:t>UNCLOS Article 21 pertains to coastal States’ rights to adopt laws and regulations for shipping through the territorial sea in respect of such matters as the safety of navigation and the regulation of maritime traffic, the protection of navigational aids, the preservation of the environment of the coastal State and the prevention, reduction and control of pollution thereof.</w:t>
      </w:r>
    </w:p>
    <w:p w14:paraId="7F0D5C0E" w14:textId="77777777" w:rsidR="00B91E9C" w:rsidRPr="00A574DA" w:rsidRDefault="00B91E9C" w:rsidP="00B91E9C">
      <w:pPr>
        <w:pStyle w:val="Textedesaisie"/>
      </w:pPr>
    </w:p>
    <w:p w14:paraId="3E918164" w14:textId="77777777" w:rsidR="00B91E9C" w:rsidRPr="00A574DA" w:rsidRDefault="00B91E9C" w:rsidP="00B91E9C">
      <w:pPr>
        <w:pStyle w:val="Textedesaisie"/>
      </w:pPr>
      <w:r w:rsidRPr="00A574DA">
        <w:t>SOLAS regulation V/12 affirms that VTS contribute to safety of life at sea, safety and efficiency of navigation, and protection of the marine environment from possible adverse effects of maritime traffic.  Governments of SOLAS contracting States may establish VTS where, in their opinion, the volume of traffic or the degree of risk justifies such services. They have a legal obligation (“shall”) to follow, wherever possible, the guidelines developed by IMO noting that the use of VTS may only be made mandatory in sea areas within the territorial sea of coastal states.</w:t>
      </w:r>
    </w:p>
    <w:p w14:paraId="6F1DC05A" w14:textId="77777777" w:rsidR="00B91E9C" w:rsidRPr="00A574DA" w:rsidRDefault="00B91E9C" w:rsidP="00B91E9C">
      <w:pPr>
        <w:pStyle w:val="Textedesaisie"/>
      </w:pPr>
    </w:p>
    <w:p w14:paraId="63693388" w14:textId="77777777" w:rsidR="00B91E9C" w:rsidRPr="00A574DA" w:rsidRDefault="00B91E9C" w:rsidP="00B91E9C">
      <w:pPr>
        <w:pStyle w:val="Textedesaisie"/>
      </w:pPr>
      <w:r w:rsidRPr="00A574DA">
        <w:t xml:space="preserve">From the outset, IALA has taken a leading role in </w:t>
      </w:r>
      <w:r w:rsidR="00EE61CE" w:rsidRPr="00A574DA">
        <w:t xml:space="preserve">contributing to </w:t>
      </w:r>
      <w:r w:rsidRPr="00A574DA">
        <w:t>the development of IMO documents relating to VTS. In 1968, IMO adopted Resolution A.158(ES.IV) concerning Recommendation on "Port Advisory Services". Rather general in nature, this Recommendation was later superseded by Resolution A.578(14) concerning "Guidelines for Vessel Traffic Services", which was adopted in 1985. Twelve years later, in 1997, a new Resolution was adopted. Resolution A.857(20) is still in force today.</w:t>
      </w:r>
    </w:p>
    <w:p w14:paraId="55EAC58B" w14:textId="77777777" w:rsidR="00B91E9C" w:rsidRPr="00A574DA" w:rsidRDefault="00B91E9C" w:rsidP="00B91E9C">
      <w:pPr>
        <w:pStyle w:val="Textedesaisie"/>
      </w:pPr>
    </w:p>
    <w:p w14:paraId="2AA936DF" w14:textId="77777777" w:rsidR="00B91E9C" w:rsidRPr="00A574DA" w:rsidRDefault="00B91E9C" w:rsidP="00B91E9C">
      <w:pPr>
        <w:pStyle w:val="Textedesaisie"/>
      </w:pPr>
      <w:r w:rsidRPr="00A574DA">
        <w:t>Annex 2 of the Resolution contains “Guidelines on Recruitment, Qualifications and Training of VTS Operators”. The following year, in 1998, IALA’s much-anticipated “Recommendation on Standards for Training and Certification of VTS Personnel” (V-103) was published. Publication of a series of associated and internationally accepted model courses on training and qualifications for different categories of VTS personnel followed.</w:t>
      </w:r>
    </w:p>
    <w:p w14:paraId="38AAC687" w14:textId="77777777" w:rsidR="00EE61CE" w:rsidRPr="00A574DA" w:rsidRDefault="00EE61CE" w:rsidP="00B91E9C">
      <w:pPr>
        <w:pStyle w:val="Textedesaisie"/>
      </w:pPr>
    </w:p>
    <w:p w14:paraId="0A8F07C2" w14:textId="77777777" w:rsidR="00B64D1A" w:rsidRPr="00A574DA" w:rsidRDefault="00B64D1A" w:rsidP="002B219E">
      <w:pPr>
        <w:pStyle w:val="Textedesaisie"/>
      </w:pPr>
      <w:r w:rsidRPr="00A574DA">
        <w:t>IALA will provide information and guidance to its members on the conventions and other instruments that provide the international framework for the establishment of VTS.</w:t>
      </w:r>
    </w:p>
    <w:p w14:paraId="2C29415E" w14:textId="77777777" w:rsidR="00EE61CE" w:rsidRPr="00A574DA" w:rsidRDefault="00EE61CE" w:rsidP="002B219E">
      <w:pPr>
        <w:pStyle w:val="Textedesaisie"/>
      </w:pPr>
    </w:p>
    <w:p w14:paraId="45BD8D36" w14:textId="77777777" w:rsidR="008B4233" w:rsidRPr="00A574DA" w:rsidRDefault="00B64D1A" w:rsidP="00B74E2B">
      <w:pPr>
        <w:pStyle w:val="Textedesaisie"/>
      </w:pPr>
      <w:r w:rsidRPr="00A574DA">
        <w:t>As necessary, IALA will work with its members and with other international organisations towards maintaining the international framework</w:t>
      </w:r>
      <w:r w:rsidR="005028B3" w:rsidRPr="00A574DA">
        <w:t xml:space="preserve"> for the provision of VTS</w:t>
      </w:r>
      <w:r w:rsidRPr="00A574DA">
        <w:t>.</w:t>
      </w:r>
      <w:r w:rsidR="00B74E2B" w:rsidRPr="00A574DA">
        <w:t xml:space="preserve"> </w:t>
      </w:r>
    </w:p>
    <w:p w14:paraId="13DF3732" w14:textId="77777777" w:rsidR="008B4233" w:rsidRPr="00A574DA" w:rsidRDefault="008B4233" w:rsidP="00B74E2B">
      <w:pPr>
        <w:pStyle w:val="Textedesaisie"/>
      </w:pPr>
    </w:p>
    <w:p w14:paraId="75554630" w14:textId="77777777" w:rsidR="00B74E2B" w:rsidRPr="00A574DA" w:rsidRDefault="00B74E2B" w:rsidP="00B74E2B">
      <w:pPr>
        <w:pStyle w:val="Textedesaisie"/>
      </w:pPr>
      <w:r w:rsidRPr="00A574DA">
        <w:t>The IMO Maritime Safety Committee agreed at its 99</w:t>
      </w:r>
      <w:r w:rsidRPr="00A574DA">
        <w:rPr>
          <w:vertAlign w:val="superscript"/>
        </w:rPr>
        <w:t>th</w:t>
      </w:r>
      <w:r w:rsidRPr="00A574DA">
        <w:t xml:space="preserve"> session to “include in its post-biennial agenda an output on "Revision of the Guidelines for vessel traffic services (resolution A.857(20))" with one session needed to complete the item, assigning the NCSR Sub-Committee as the coordinating organ.</w:t>
      </w:r>
      <w:r w:rsidR="008B4233" w:rsidRPr="00A574DA">
        <w:t>” IALA will work with its national members and with sister organisations to ensure that this revision of the IMO Resolution establishes the necessary basis for future VTS</w:t>
      </w:r>
      <w:r w:rsidR="00584EF9" w:rsidRPr="00A574DA">
        <w:t xml:space="preserve"> also recognising IALA standards and related documents for the provision of harmonized vessel traffic services</w:t>
      </w:r>
      <w:r w:rsidR="008B4233" w:rsidRPr="00A574DA">
        <w:t xml:space="preserve">. </w:t>
      </w:r>
    </w:p>
    <w:p w14:paraId="63729526" w14:textId="77777777" w:rsidR="00EE61CE" w:rsidRPr="00A574DA" w:rsidRDefault="00EE61CE" w:rsidP="002B219E">
      <w:pPr>
        <w:pStyle w:val="Textedesaisie"/>
      </w:pPr>
    </w:p>
    <w:p w14:paraId="3DD0BA6E" w14:textId="77777777" w:rsidR="00B64D1A" w:rsidRPr="00A574DA" w:rsidRDefault="00B64D1A" w:rsidP="007D3432">
      <w:pPr>
        <w:pStyle w:val="Heading3"/>
        <w:jc w:val="both"/>
        <w:rPr>
          <w:rFonts w:eastAsia="Times New Roman"/>
        </w:rPr>
      </w:pPr>
      <w:bookmarkStart w:id="10" w:name="_Toc445900756"/>
      <w:bookmarkStart w:id="11" w:name="_Toc24466850"/>
      <w:r w:rsidRPr="00A574DA">
        <w:rPr>
          <w:rFonts w:eastAsia="Times New Roman"/>
        </w:rPr>
        <w:t>National competent authority and legislation and regulations</w:t>
      </w:r>
      <w:bookmarkEnd w:id="10"/>
      <w:r w:rsidRPr="00A574DA">
        <w:rPr>
          <w:rFonts w:eastAsia="Times New Roman"/>
        </w:rPr>
        <w:t xml:space="preserve"> for VTS</w:t>
      </w:r>
      <w:bookmarkEnd w:id="11"/>
    </w:p>
    <w:p w14:paraId="0B8CEFD2" w14:textId="77777777" w:rsidR="00B64D1A" w:rsidRPr="00A574DA" w:rsidRDefault="00B64D1A" w:rsidP="00E16633">
      <w:pPr>
        <w:pStyle w:val="Textedesaisie"/>
      </w:pPr>
    </w:p>
    <w:p w14:paraId="38D9074F" w14:textId="77777777" w:rsidR="007F3944" w:rsidRPr="00A574DA" w:rsidRDefault="007F3944"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Guidance already exists on:</w:t>
      </w:r>
    </w:p>
    <w:p w14:paraId="78FA2821" w14:textId="77777777" w:rsidR="007F3944" w:rsidRPr="00A574DA" w:rsidRDefault="007F3944" w:rsidP="007F3944">
      <w:pPr>
        <w:pStyle w:val="Textepuce1"/>
        <w:rPr>
          <w:lang w:val="en-GB"/>
        </w:rPr>
      </w:pPr>
      <w:r w:rsidRPr="00A574DA">
        <w:rPr>
          <w:lang w:val="en-GB"/>
        </w:rPr>
        <w:t xml:space="preserve">The relationship of VTS with </w:t>
      </w:r>
      <w:r w:rsidR="00584EF9" w:rsidRPr="00A574DA">
        <w:rPr>
          <w:lang w:val="en-GB"/>
        </w:rPr>
        <w:t>allied services</w:t>
      </w:r>
      <w:r w:rsidR="00E66D87" w:rsidRPr="00A574DA">
        <w:rPr>
          <w:lang w:val="en-GB"/>
        </w:rPr>
        <w:t>; and</w:t>
      </w:r>
    </w:p>
    <w:p w14:paraId="2FE2704D" w14:textId="77777777" w:rsidR="007F3944" w:rsidRPr="00A574DA" w:rsidRDefault="007F3944" w:rsidP="007F3944">
      <w:pPr>
        <w:pStyle w:val="Textepuce1"/>
        <w:rPr>
          <w:lang w:val="en-GB"/>
        </w:rPr>
      </w:pPr>
      <w:r w:rsidRPr="00A574DA">
        <w:rPr>
          <w:lang w:val="en-GB"/>
        </w:rPr>
        <w:t>Certification and auditing of VTS providers and their staff</w:t>
      </w:r>
      <w:r w:rsidR="00E66D87" w:rsidRPr="00A574DA">
        <w:rPr>
          <w:lang w:val="en-GB"/>
        </w:rPr>
        <w:t>.</w:t>
      </w:r>
    </w:p>
    <w:p w14:paraId="1CFB0C9F" w14:textId="77777777" w:rsidR="007F3944" w:rsidRPr="00A574DA" w:rsidRDefault="007F3944" w:rsidP="007F3944">
      <w:pPr>
        <w:pStyle w:val="Textepuce1"/>
        <w:numPr>
          <w:ilvl w:val="0"/>
          <w:numId w:val="0"/>
        </w:numPr>
        <w:ind w:left="360" w:hanging="360"/>
        <w:rPr>
          <w:lang w:val="en-GB"/>
        </w:rPr>
      </w:pPr>
    </w:p>
    <w:p w14:paraId="661FF0A6" w14:textId="77777777" w:rsidR="00B64D1A" w:rsidRPr="00A574DA" w:rsidRDefault="006259DD"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IALA will</w:t>
      </w:r>
      <w:r w:rsidR="00584EF9" w:rsidRPr="00A574DA">
        <w:rPr>
          <w:rFonts w:ascii="Calibri" w:eastAsia="Calibri" w:hAnsi="Calibri" w:cs="Times New Roman"/>
          <w:sz w:val="22"/>
        </w:rPr>
        <w:t xml:space="preserve"> continue to</w:t>
      </w:r>
      <w:r w:rsidRPr="00A574DA">
        <w:rPr>
          <w:rFonts w:ascii="Calibri" w:eastAsia="Calibri" w:hAnsi="Calibri" w:cs="Times New Roman"/>
          <w:sz w:val="22"/>
        </w:rPr>
        <w:t xml:space="preserve"> create guidance</w:t>
      </w:r>
      <w:r w:rsidR="00B64D1A" w:rsidRPr="00A574DA">
        <w:rPr>
          <w:rFonts w:ascii="Calibri" w:eastAsia="Calibri" w:hAnsi="Calibri" w:cs="Times New Roman"/>
          <w:sz w:val="22"/>
        </w:rPr>
        <w:t xml:space="preserve"> to assist members in the establishment of national frameworks for the establishment and operation of competent authorities</w:t>
      </w:r>
      <w:r w:rsidR="00584EF9" w:rsidRPr="00A574DA">
        <w:rPr>
          <w:rFonts w:ascii="Calibri" w:eastAsia="Calibri" w:hAnsi="Calibri" w:cs="Times New Roman"/>
          <w:sz w:val="22"/>
        </w:rPr>
        <w:t xml:space="preserve"> for VTS</w:t>
      </w:r>
      <w:r w:rsidR="00B64D1A" w:rsidRPr="00A574DA">
        <w:rPr>
          <w:rFonts w:ascii="Calibri" w:eastAsia="Calibri" w:hAnsi="Calibri" w:cs="Times New Roman"/>
          <w:sz w:val="22"/>
        </w:rPr>
        <w:t>, including</w:t>
      </w:r>
      <w:r w:rsidR="00E66D87" w:rsidRPr="00A574DA">
        <w:rPr>
          <w:rFonts w:ascii="Calibri" w:eastAsia="Calibri" w:hAnsi="Calibri" w:cs="Times New Roman"/>
          <w:sz w:val="22"/>
        </w:rPr>
        <w:t>:</w:t>
      </w:r>
    </w:p>
    <w:p w14:paraId="725FF5AE" w14:textId="77777777" w:rsidR="00B64D1A" w:rsidRPr="00A574DA" w:rsidRDefault="00B64D1A" w:rsidP="00E16633">
      <w:pPr>
        <w:pStyle w:val="Textepuce1"/>
        <w:rPr>
          <w:lang w:val="en-GB"/>
        </w:rPr>
      </w:pPr>
      <w:r w:rsidRPr="00A574DA">
        <w:rPr>
          <w:lang w:val="en-GB"/>
        </w:rPr>
        <w:t>Advice on the content of legislation and regulation</w:t>
      </w:r>
      <w:r w:rsidR="00E66D87" w:rsidRPr="00A574DA">
        <w:rPr>
          <w:lang w:val="en-GB"/>
        </w:rPr>
        <w:t>;</w:t>
      </w:r>
    </w:p>
    <w:p w14:paraId="66610B32" w14:textId="77777777" w:rsidR="00B64D1A" w:rsidRPr="00A574DA" w:rsidRDefault="00B64D1A" w:rsidP="00E16633">
      <w:pPr>
        <w:pStyle w:val="Textepuce1"/>
        <w:rPr>
          <w:lang w:val="en-GB"/>
        </w:rPr>
      </w:pPr>
      <w:r w:rsidRPr="00A574DA">
        <w:rPr>
          <w:lang w:val="en-GB"/>
        </w:rPr>
        <w:t xml:space="preserve">Responsibilities of a competent authority for VTS, and its </w:t>
      </w:r>
      <w:r w:rsidR="00E66D87" w:rsidRPr="00A574DA">
        <w:rPr>
          <w:lang w:val="en-GB"/>
        </w:rPr>
        <w:t>organizational</w:t>
      </w:r>
      <w:r w:rsidRPr="00A574DA">
        <w:rPr>
          <w:lang w:val="en-GB"/>
        </w:rPr>
        <w:t xml:space="preserve"> considerations</w:t>
      </w:r>
      <w:r w:rsidR="00E66D87" w:rsidRPr="00A574DA">
        <w:rPr>
          <w:lang w:val="en-GB"/>
        </w:rPr>
        <w:t>; and</w:t>
      </w:r>
    </w:p>
    <w:p w14:paraId="33F76816" w14:textId="77777777" w:rsidR="00B64D1A" w:rsidRPr="00A574DA" w:rsidRDefault="00B64D1A" w:rsidP="00E16633">
      <w:pPr>
        <w:pStyle w:val="Textepuce1"/>
        <w:rPr>
          <w:lang w:val="en-GB"/>
        </w:rPr>
      </w:pPr>
      <w:r w:rsidRPr="00A574DA">
        <w:rPr>
          <w:lang w:val="en-GB"/>
        </w:rPr>
        <w:t>Promulgation of VTS information nationally and internationally</w:t>
      </w:r>
      <w:r w:rsidR="00E66D87" w:rsidRPr="00A574DA">
        <w:rPr>
          <w:lang w:val="en-GB"/>
        </w:rPr>
        <w:t>.</w:t>
      </w:r>
    </w:p>
    <w:p w14:paraId="3560F58D" w14:textId="77777777" w:rsidR="00B64D1A" w:rsidRPr="00A574DA" w:rsidRDefault="00B64D1A" w:rsidP="00E16633">
      <w:pPr>
        <w:pStyle w:val="Textedesaisie"/>
      </w:pPr>
    </w:p>
    <w:p w14:paraId="63B8E8BA" w14:textId="77777777" w:rsidR="001967BB" w:rsidRPr="00A574DA" w:rsidRDefault="00A76FAB" w:rsidP="001967BB">
      <w:pPr>
        <w:pStyle w:val="Heading3"/>
      </w:pPr>
      <w:bookmarkStart w:id="12" w:name="_Toc497816241"/>
      <w:bookmarkStart w:id="13" w:name="_Toc497816242"/>
      <w:bookmarkStart w:id="14" w:name="_Toc497816243"/>
      <w:bookmarkStart w:id="15" w:name="_Toc497816244"/>
      <w:bookmarkStart w:id="16" w:name="_Toc497816245"/>
      <w:bookmarkStart w:id="17" w:name="_Toc24466851"/>
      <w:bookmarkEnd w:id="12"/>
      <w:bookmarkEnd w:id="13"/>
      <w:bookmarkEnd w:id="14"/>
      <w:bookmarkEnd w:id="15"/>
      <w:bookmarkEnd w:id="16"/>
      <w:r w:rsidRPr="00A574DA">
        <w:t>Marine aids to navigation planning</w:t>
      </w:r>
      <w:bookmarkEnd w:id="17"/>
    </w:p>
    <w:p w14:paraId="47C524DA" w14:textId="77777777" w:rsidR="001967BB" w:rsidRPr="00A574DA" w:rsidRDefault="001967BB" w:rsidP="001967BB"/>
    <w:p w14:paraId="71238DA4" w14:textId="77777777" w:rsidR="001967BB" w:rsidRPr="00A574DA" w:rsidRDefault="00E8153E" w:rsidP="001967BB">
      <w:pPr>
        <w:rPr>
          <w:color w:val="000000" w:themeColor="text1"/>
          <w:sz w:val="22"/>
        </w:rPr>
      </w:pPr>
      <w:r w:rsidRPr="00A574DA">
        <w:rPr>
          <w:color w:val="000000" w:themeColor="text1"/>
          <w:sz w:val="22"/>
        </w:rPr>
        <w:t>The planning of a</w:t>
      </w:r>
      <w:r w:rsidR="00EC2A7E" w:rsidRPr="00A574DA">
        <w:rPr>
          <w:color w:val="000000" w:themeColor="text1"/>
          <w:sz w:val="22"/>
        </w:rPr>
        <w:t xml:space="preserve"> </w:t>
      </w:r>
      <w:r w:rsidR="00E77295" w:rsidRPr="00A574DA">
        <w:rPr>
          <w:color w:val="000000" w:themeColor="text1"/>
          <w:sz w:val="22"/>
        </w:rPr>
        <w:t>M</w:t>
      </w:r>
      <w:r w:rsidR="00EC2A7E" w:rsidRPr="00A574DA">
        <w:rPr>
          <w:color w:val="000000" w:themeColor="text1"/>
          <w:sz w:val="22"/>
        </w:rPr>
        <w:t>arine</w:t>
      </w:r>
      <w:r w:rsidRPr="00A574DA">
        <w:rPr>
          <w:color w:val="000000" w:themeColor="text1"/>
          <w:sz w:val="22"/>
        </w:rPr>
        <w:t xml:space="preserve"> </w:t>
      </w:r>
      <w:r w:rsidR="00E77295" w:rsidRPr="00A574DA">
        <w:rPr>
          <w:color w:val="000000" w:themeColor="text1"/>
          <w:sz w:val="22"/>
        </w:rPr>
        <w:t>A</w:t>
      </w:r>
      <w:r w:rsidRPr="00A574DA">
        <w:rPr>
          <w:color w:val="000000" w:themeColor="text1"/>
          <w:sz w:val="22"/>
        </w:rPr>
        <w:t xml:space="preserve">ids to </w:t>
      </w:r>
      <w:r w:rsidR="00E77295" w:rsidRPr="00A574DA">
        <w:rPr>
          <w:color w:val="000000" w:themeColor="text1"/>
          <w:sz w:val="22"/>
        </w:rPr>
        <w:t>N</w:t>
      </w:r>
      <w:r w:rsidRPr="00A574DA">
        <w:rPr>
          <w:color w:val="000000" w:themeColor="text1"/>
          <w:sz w:val="22"/>
        </w:rPr>
        <w:t xml:space="preserve">avigation system should </w:t>
      </w:r>
      <w:r w:rsidR="00EC11AE" w:rsidRPr="00A574DA">
        <w:rPr>
          <w:color w:val="000000" w:themeColor="text1"/>
          <w:sz w:val="22"/>
        </w:rPr>
        <w:t xml:space="preserve">normally </w:t>
      </w:r>
      <w:r w:rsidRPr="00A574DA">
        <w:rPr>
          <w:color w:val="000000" w:themeColor="text1"/>
          <w:sz w:val="22"/>
        </w:rPr>
        <w:t xml:space="preserve">start with a consideration of the Safety of Life at Sea Convention Chapter V, Regulation 13, which states </w:t>
      </w:r>
    </w:p>
    <w:p w14:paraId="7BFDD398" w14:textId="77777777" w:rsidR="00E8153E" w:rsidRPr="00A574DA" w:rsidRDefault="00E8153E" w:rsidP="001967BB">
      <w:pPr>
        <w:rPr>
          <w:color w:val="000000" w:themeColor="text1"/>
          <w:sz w:val="22"/>
        </w:rPr>
      </w:pPr>
    </w:p>
    <w:p w14:paraId="53AB7AB5"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1. </w:t>
      </w:r>
      <w:r w:rsidRPr="00A574DA">
        <w:rPr>
          <w:i/>
          <w:color w:val="000000" w:themeColor="text1"/>
          <w:sz w:val="22"/>
        </w:rPr>
        <w:tab/>
        <w:t>Each Contracting Government undertakes to provide, as it deems practical and necessary either individually or in co-operation with other Contracting Governments, such aids to navigation as the volume of traffic justifies and the degree of risk requires.</w:t>
      </w:r>
    </w:p>
    <w:p w14:paraId="748F61C5"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2. </w:t>
      </w:r>
      <w:r w:rsidRPr="00A574DA">
        <w:rPr>
          <w:i/>
          <w:color w:val="000000" w:themeColor="text1"/>
          <w:sz w:val="22"/>
        </w:rPr>
        <w:tab/>
        <w:t>In order to obtain the greatest possible uniformity in aids to navigation, Contracting Governments undertake to take into account the international recommendations and guidelines* when establishing such aids.</w:t>
      </w:r>
    </w:p>
    <w:p w14:paraId="3BA6B19C"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3. </w:t>
      </w:r>
      <w:r w:rsidRPr="00A574DA">
        <w:rPr>
          <w:i/>
          <w:color w:val="000000" w:themeColor="text1"/>
          <w:sz w:val="22"/>
        </w:rPr>
        <w:tab/>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04F88F02" w14:textId="77777777" w:rsidR="00E8153E" w:rsidRPr="00A574DA" w:rsidRDefault="00E8153E" w:rsidP="00E8153E">
      <w:pPr>
        <w:ind w:left="708"/>
        <w:jc w:val="both"/>
        <w:rPr>
          <w:i/>
          <w:color w:val="000000" w:themeColor="text1"/>
          <w:sz w:val="22"/>
        </w:rPr>
      </w:pPr>
    </w:p>
    <w:p w14:paraId="4E92F154" w14:textId="77777777" w:rsidR="00E8153E" w:rsidRPr="00A574DA" w:rsidRDefault="00E8153E" w:rsidP="00E8153E">
      <w:pPr>
        <w:ind w:left="708"/>
        <w:jc w:val="both"/>
        <w:rPr>
          <w:i/>
          <w:color w:val="000000" w:themeColor="text1"/>
          <w:sz w:val="22"/>
        </w:rPr>
      </w:pPr>
      <w:r w:rsidRPr="00A574DA">
        <w:rPr>
          <w:i/>
          <w:color w:val="000000" w:themeColor="text1"/>
          <w:sz w:val="22"/>
        </w:rPr>
        <w:t>* Refer to the appropriate recommendations and guidelines of IALA and SN/Circ.107 - Maritime Buoyage System</w:t>
      </w:r>
    </w:p>
    <w:p w14:paraId="764106CB" w14:textId="77777777" w:rsidR="00E8153E" w:rsidRPr="00A574DA" w:rsidRDefault="00E8153E" w:rsidP="00E8153E">
      <w:pPr>
        <w:ind w:left="708"/>
        <w:jc w:val="both"/>
        <w:rPr>
          <w:color w:val="000000" w:themeColor="text1"/>
          <w:sz w:val="22"/>
        </w:rPr>
      </w:pPr>
    </w:p>
    <w:p w14:paraId="37AE8D70" w14:textId="77777777" w:rsidR="00E8153E" w:rsidRPr="00A574DA" w:rsidRDefault="00E8153E" w:rsidP="00E8153E">
      <w:pPr>
        <w:jc w:val="both"/>
        <w:rPr>
          <w:color w:val="000000" w:themeColor="text1"/>
          <w:sz w:val="22"/>
        </w:rPr>
      </w:pPr>
      <w:r w:rsidRPr="00A574DA">
        <w:rPr>
          <w:color w:val="000000" w:themeColor="text1"/>
          <w:sz w:val="22"/>
        </w:rPr>
        <w:t>Consideration of “the volume of traffic” and “the degree of risk”</w:t>
      </w:r>
      <w:r w:rsidR="00136B50" w:rsidRPr="00A574DA">
        <w:rPr>
          <w:color w:val="000000" w:themeColor="text1"/>
          <w:sz w:val="22"/>
        </w:rPr>
        <w:t xml:space="preserve"> require informed judgement, but this can be greatly aided by the following.</w:t>
      </w:r>
    </w:p>
    <w:p w14:paraId="3E74C68C" w14:textId="77777777" w:rsidR="00136B50" w:rsidRPr="00A574DA" w:rsidRDefault="00136B50" w:rsidP="00E8153E">
      <w:pPr>
        <w:jc w:val="both"/>
        <w:rPr>
          <w:color w:val="000000" w:themeColor="text1"/>
          <w:sz w:val="22"/>
        </w:rPr>
      </w:pPr>
    </w:p>
    <w:p w14:paraId="20F1BFEE" w14:textId="77777777"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Marine traffic tracks and volume, most easily obtained by recorded AIS data</w:t>
      </w:r>
      <w:r w:rsidR="00E66D87" w:rsidRPr="00A574DA">
        <w:rPr>
          <w:color w:val="000000" w:themeColor="text1"/>
          <w:sz w:val="22"/>
        </w:rPr>
        <w:t>; and</w:t>
      </w:r>
    </w:p>
    <w:p w14:paraId="755CC37B" w14:textId="77777777"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Use of the “IALA Risk Toolbox”</w:t>
      </w:r>
      <w:r w:rsidR="00E66D87" w:rsidRPr="00A574DA">
        <w:rPr>
          <w:color w:val="000000" w:themeColor="text1"/>
          <w:sz w:val="22"/>
        </w:rPr>
        <w:t>.</w:t>
      </w:r>
    </w:p>
    <w:p w14:paraId="02C44477" w14:textId="77777777" w:rsidR="00136B50" w:rsidRPr="00A574DA" w:rsidRDefault="00136B50" w:rsidP="00136B50">
      <w:pPr>
        <w:jc w:val="both"/>
        <w:rPr>
          <w:color w:val="000000" w:themeColor="text1"/>
          <w:sz w:val="22"/>
        </w:rPr>
      </w:pPr>
    </w:p>
    <w:p w14:paraId="3E834998" w14:textId="77777777" w:rsidR="00136B50" w:rsidRPr="00A574DA" w:rsidRDefault="00136B50" w:rsidP="00136B50">
      <w:pPr>
        <w:jc w:val="both"/>
        <w:rPr>
          <w:color w:val="000000" w:themeColor="text1"/>
          <w:sz w:val="22"/>
        </w:rPr>
      </w:pPr>
      <w:r w:rsidRPr="00A574DA">
        <w:rPr>
          <w:color w:val="000000" w:themeColor="text1"/>
          <w:sz w:val="22"/>
        </w:rPr>
        <w:t>Not all traffic can be assessed by consideration of recorded AIS data as vessels which are not required to carry an operating AIS unit may not be emitting AIS data and so will not appear in the AIS data record. These vessels may include some coastal vessels, fishing vessels, and leisure craft. Other data sources may be needed</w:t>
      </w:r>
      <w:r w:rsidR="00E66D87" w:rsidRPr="00A574DA">
        <w:rPr>
          <w:color w:val="000000" w:themeColor="text1"/>
          <w:sz w:val="22"/>
        </w:rPr>
        <w:t xml:space="preserve"> in order to gain a more complete </w:t>
      </w:r>
      <w:r w:rsidR="00755036" w:rsidRPr="00A574DA">
        <w:rPr>
          <w:color w:val="000000" w:themeColor="text1"/>
          <w:sz w:val="22"/>
        </w:rPr>
        <w:t>assessment</w:t>
      </w:r>
      <w:r w:rsidRPr="00A574DA">
        <w:rPr>
          <w:color w:val="000000" w:themeColor="text1"/>
          <w:sz w:val="22"/>
        </w:rPr>
        <w:t>.</w:t>
      </w:r>
    </w:p>
    <w:p w14:paraId="4DAB272F" w14:textId="77777777" w:rsidR="006F6CBF" w:rsidRPr="00A574DA" w:rsidRDefault="006F6CBF" w:rsidP="00136B50">
      <w:pPr>
        <w:jc w:val="both"/>
        <w:rPr>
          <w:color w:val="000000" w:themeColor="text1"/>
          <w:sz w:val="22"/>
        </w:rPr>
      </w:pPr>
    </w:p>
    <w:p w14:paraId="3A0B142F" w14:textId="77777777" w:rsidR="006F6CBF" w:rsidRPr="00A574DA" w:rsidRDefault="006F6CBF" w:rsidP="00136B50">
      <w:pPr>
        <w:jc w:val="both"/>
        <w:rPr>
          <w:color w:val="000000" w:themeColor="text1"/>
          <w:sz w:val="22"/>
        </w:rPr>
      </w:pPr>
      <w:r w:rsidRPr="00A574DA">
        <w:rPr>
          <w:color w:val="000000" w:themeColor="text1"/>
          <w:sz w:val="22"/>
        </w:rPr>
        <w:t>Marine Spatial Planning tools should be used by marine authorities to bring together multiple users of marine areas to make informed, coordinated decisions about how to use marine resources sustainably while reducing conflicts.  This process should include economic, safety, and international considerations.</w:t>
      </w:r>
    </w:p>
    <w:p w14:paraId="56122E4F" w14:textId="77777777" w:rsidR="00C46A27" w:rsidRPr="00A574DA" w:rsidRDefault="00C46A27" w:rsidP="00136B50">
      <w:pPr>
        <w:jc w:val="both"/>
        <w:rPr>
          <w:color w:val="000000" w:themeColor="text1"/>
          <w:sz w:val="22"/>
        </w:rPr>
      </w:pPr>
    </w:p>
    <w:p w14:paraId="1287615F" w14:textId="77777777" w:rsidR="00C46A27" w:rsidRPr="00A574DA" w:rsidRDefault="00C46A27">
      <w:pPr>
        <w:pStyle w:val="Textepuce1"/>
        <w:numPr>
          <w:ilvl w:val="0"/>
          <w:numId w:val="0"/>
        </w:numPr>
        <w:rPr>
          <w:lang w:val="en-GB"/>
        </w:rPr>
      </w:pPr>
      <w:r w:rsidRPr="00A574DA">
        <w:rPr>
          <w:lang w:val="en-GB"/>
        </w:rPr>
        <w:t xml:space="preserve">IALA will </w:t>
      </w:r>
      <w:r w:rsidR="00607A9B" w:rsidRPr="00A574DA">
        <w:rPr>
          <w:lang w:val="en-GB"/>
        </w:rPr>
        <w:t>continue to evaluate, develop and promote risk management tools and monitor Marine Spatial Planning developments. Guidance documents will be developed and amended as necessary.</w:t>
      </w:r>
    </w:p>
    <w:p w14:paraId="6EAF36BA" w14:textId="77777777" w:rsidR="00E8153E" w:rsidRPr="00A574DA" w:rsidRDefault="00E8153E" w:rsidP="001967BB">
      <w:pPr>
        <w:rPr>
          <w:color w:val="000000" w:themeColor="text1"/>
          <w:sz w:val="22"/>
        </w:rPr>
      </w:pPr>
    </w:p>
    <w:p w14:paraId="52D366C5" w14:textId="77777777" w:rsidR="00E8153E" w:rsidRPr="00A574DA" w:rsidRDefault="00E8153E" w:rsidP="00E8153E">
      <w:pPr>
        <w:pStyle w:val="Heading3"/>
        <w:jc w:val="both"/>
      </w:pPr>
      <w:bookmarkStart w:id="18" w:name="_Toc24466852"/>
      <w:r w:rsidRPr="00A574DA">
        <w:t>Risk management</w:t>
      </w:r>
      <w:bookmarkEnd w:id="18"/>
    </w:p>
    <w:p w14:paraId="131A6E4F" w14:textId="77777777" w:rsidR="00E8153E" w:rsidRPr="00A574DA" w:rsidRDefault="00E8153E" w:rsidP="00E16633">
      <w:pPr>
        <w:pStyle w:val="Textedesaisie"/>
      </w:pPr>
    </w:p>
    <w:p w14:paraId="78067EE6" w14:textId="77777777" w:rsidR="00E8153E" w:rsidRPr="00A574DA" w:rsidRDefault="00E8153E" w:rsidP="00E16633">
      <w:pPr>
        <w:pStyle w:val="Textedesaisie"/>
      </w:pPr>
      <w:r w:rsidRPr="00A574DA">
        <w:t xml:space="preserve">The improvement of existing risk management analysis tools and the development of new ones will be an </w:t>
      </w:r>
      <w:r w:rsidR="00136B50" w:rsidRPr="00A574DA">
        <w:t xml:space="preserve">IALA </w:t>
      </w:r>
      <w:r w:rsidRPr="00A574DA">
        <w:t xml:space="preserve">objective, and the training of users of the tools will be another. IALA will </w:t>
      </w:r>
      <w:r w:rsidR="00136B50" w:rsidRPr="00A574DA">
        <w:t xml:space="preserve">work to </w:t>
      </w:r>
      <w:r w:rsidRPr="00A574DA">
        <w:t xml:space="preserve">develop and expand the tools presently available and will create guidance explaining the need, purpose, and use of the analysis tools. </w:t>
      </w:r>
    </w:p>
    <w:p w14:paraId="2C3F3238" w14:textId="77777777" w:rsidR="00136B50" w:rsidRPr="00A574DA" w:rsidRDefault="00136B50" w:rsidP="00E16633">
      <w:pPr>
        <w:pStyle w:val="Textedesaisie"/>
      </w:pPr>
    </w:p>
    <w:p w14:paraId="0F766125" w14:textId="77777777" w:rsidR="00136B50" w:rsidRPr="00A574DA" w:rsidRDefault="00136B50" w:rsidP="00E16633">
      <w:pPr>
        <w:pStyle w:val="Textedesaisie"/>
      </w:pPr>
      <w:r w:rsidRPr="00A574DA">
        <w:t>IALA may engage commercial partners</w:t>
      </w:r>
      <w:r w:rsidR="00EC11AE" w:rsidRPr="00A574DA">
        <w:t>, or participate in group projects,</w:t>
      </w:r>
      <w:r w:rsidRPr="00A574DA">
        <w:t xml:space="preserve"> to develop risk management analysis tools.</w:t>
      </w:r>
    </w:p>
    <w:p w14:paraId="4B7970E7" w14:textId="77777777" w:rsidR="00E8153E" w:rsidRPr="00A574DA" w:rsidRDefault="00E8153E" w:rsidP="00E16633">
      <w:pPr>
        <w:pStyle w:val="Textedesaisie"/>
      </w:pPr>
    </w:p>
    <w:p w14:paraId="0CED2B0F" w14:textId="77777777" w:rsidR="00E8153E" w:rsidRPr="00A574DA" w:rsidRDefault="00E8153E" w:rsidP="00E16633">
      <w:pPr>
        <w:pStyle w:val="Textedesaisie"/>
      </w:pPr>
      <w:r w:rsidRPr="00A574DA">
        <w:t xml:space="preserve">The IALA World Wide Academy will play an important role in raising awareness of the merits of risk management analysis and in facilitating the training of users of the </w:t>
      </w:r>
      <w:r w:rsidR="00EC11AE" w:rsidRPr="00A574DA">
        <w:t xml:space="preserve">risk analysis </w:t>
      </w:r>
      <w:r w:rsidRPr="00A574DA">
        <w:t>tools.</w:t>
      </w:r>
    </w:p>
    <w:p w14:paraId="01998976" w14:textId="77777777" w:rsidR="00EC11AE" w:rsidRPr="00A574DA" w:rsidRDefault="00EC11AE" w:rsidP="00E16633">
      <w:pPr>
        <w:pStyle w:val="Textedesaisie"/>
      </w:pPr>
    </w:p>
    <w:p w14:paraId="7A3B3161" w14:textId="77777777" w:rsidR="00EC11AE" w:rsidRPr="00A574DA" w:rsidRDefault="00EC11AE" w:rsidP="00E16633">
      <w:pPr>
        <w:pStyle w:val="Textedesaisie"/>
      </w:pPr>
      <w:r w:rsidRPr="00A574DA">
        <w:t>At present the number of expert users of the IALA risk analysis tools is limited. An expansion of global capability is important, possibly in regional training facilities as well as individual</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w:t>
      </w:r>
    </w:p>
    <w:p w14:paraId="4BE25B50" w14:textId="77777777" w:rsidR="005028B3" w:rsidRPr="00A574DA" w:rsidRDefault="005028B3" w:rsidP="00E16633">
      <w:pPr>
        <w:pStyle w:val="Textedesaisie"/>
      </w:pPr>
    </w:p>
    <w:p w14:paraId="45D5E1DB" w14:textId="77777777" w:rsidR="005028B3" w:rsidRPr="00A574DA" w:rsidRDefault="005028B3" w:rsidP="00E16633">
      <w:pPr>
        <w:pStyle w:val="Textedesaisie"/>
      </w:pPr>
      <w:r w:rsidRPr="00A574DA">
        <w:t>IALA will work to improve its risk analysis tools and to increase the capabilities of</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 to use these tools.</w:t>
      </w:r>
    </w:p>
    <w:p w14:paraId="39466793" w14:textId="77777777" w:rsidR="00E8153E" w:rsidRPr="00A574DA" w:rsidRDefault="00E8153E" w:rsidP="00E16633">
      <w:pPr>
        <w:pStyle w:val="Textedesaisie"/>
      </w:pPr>
    </w:p>
    <w:p w14:paraId="5D004426" w14:textId="77777777" w:rsidR="00E8153E" w:rsidRPr="00A574DA" w:rsidRDefault="00E8153E" w:rsidP="00E8153E">
      <w:pPr>
        <w:pStyle w:val="Heading3"/>
        <w:jc w:val="both"/>
      </w:pPr>
      <w:bookmarkStart w:id="19" w:name="_Toc24466853"/>
      <w:r w:rsidRPr="00A574DA">
        <w:lastRenderedPageBreak/>
        <w:t>Gathering and use of historical AIS data</w:t>
      </w:r>
      <w:bookmarkEnd w:id="19"/>
    </w:p>
    <w:p w14:paraId="6E434629" w14:textId="77777777" w:rsidR="00E8153E" w:rsidRPr="00A574DA" w:rsidRDefault="00E8153E" w:rsidP="00E16633">
      <w:pPr>
        <w:pStyle w:val="Textedesaisie"/>
      </w:pPr>
    </w:p>
    <w:p w14:paraId="25E7835D" w14:textId="77777777" w:rsidR="00747035" w:rsidRPr="00A574DA" w:rsidRDefault="00747035" w:rsidP="00E16633">
      <w:pPr>
        <w:pStyle w:val="Textedesaisie"/>
      </w:pPr>
      <w:r w:rsidRPr="00A574DA">
        <w:t xml:space="preserve">The development of traffic monitoring should be normal practice by coastal states wishing to protect their coasts from the consequences of unwanted incidents. Already some of them, such as the European countries, </w:t>
      </w:r>
      <w:r w:rsidR="00E206EF" w:rsidRPr="00A574DA">
        <w:t>have complete</w:t>
      </w:r>
      <w:r w:rsidRPr="00A574DA">
        <w:t xml:space="preserve"> </w:t>
      </w:r>
      <w:r w:rsidR="005028B3" w:rsidRPr="00A574DA">
        <w:t>coastal AIS coverage</w:t>
      </w:r>
      <w:r w:rsidRPr="00A574DA">
        <w:t xml:space="preserve">, allowing them to </w:t>
      </w:r>
      <w:r w:rsidR="005028B3" w:rsidRPr="00A574DA">
        <w:t xml:space="preserve">maintain an image of the traffic </w:t>
      </w:r>
      <w:r w:rsidRPr="00A574DA">
        <w:t xml:space="preserve">and the </w:t>
      </w:r>
      <w:r w:rsidR="005028B3" w:rsidRPr="00A574DA">
        <w:t xml:space="preserve">provision, as necessary, of </w:t>
      </w:r>
      <w:r w:rsidRPr="00A574DA">
        <w:t xml:space="preserve">information to </w:t>
      </w:r>
      <w:r w:rsidR="005028B3" w:rsidRPr="00A574DA">
        <w:t>shipping</w:t>
      </w:r>
      <w:r w:rsidRPr="00A574DA">
        <w:t xml:space="preserve">. The increasing </w:t>
      </w:r>
      <w:r w:rsidR="005028B3" w:rsidRPr="00A574DA">
        <w:t xml:space="preserve">growth </w:t>
      </w:r>
      <w:r w:rsidRPr="00A574DA">
        <w:t>of coastal AIS installations, operated by maritime authorities, led IALA to create a system for exchange of AIS information between national authorities, called IALA-NET. It is a world-wide service available only to national competent authorities</w:t>
      </w:r>
      <w:r w:rsidR="005028B3" w:rsidRPr="00A574DA">
        <w:t>. These authorities</w:t>
      </w:r>
      <w:r w:rsidRPr="00A574DA">
        <w:t xml:space="preserve"> provide maritime data from their areas of responsibility in exchange for</w:t>
      </w:r>
      <w:r w:rsidR="005028B3" w:rsidRPr="00A574DA">
        <w:t xml:space="preserve"> receiving</w:t>
      </w:r>
      <w:r w:rsidRPr="00A574DA">
        <w:t xml:space="preserve"> data from other participants. The service is intended to assist participating authorities in fulfilling their duties in relation to maritime</w:t>
      </w:r>
      <w:r w:rsidR="001A54FA" w:rsidRPr="00A574DA">
        <w:t xml:space="preserve"> safety.</w:t>
      </w:r>
    </w:p>
    <w:p w14:paraId="3DA752FD" w14:textId="77777777" w:rsidR="00747035" w:rsidRPr="00A574DA" w:rsidRDefault="00747035" w:rsidP="00E16633">
      <w:pPr>
        <w:pStyle w:val="Textedesaisie"/>
      </w:pPr>
    </w:p>
    <w:p w14:paraId="57278355" w14:textId="77777777" w:rsidR="00E66D87" w:rsidRPr="00A574DA" w:rsidRDefault="00E8153E" w:rsidP="00E66D87">
      <w:pPr>
        <w:pStyle w:val="Textedesaisie"/>
      </w:pPr>
      <w:r w:rsidRPr="00A574DA">
        <w:t xml:space="preserve">With the development of improved risk analysis tools which use historical AIS data, the </w:t>
      </w:r>
      <w:r w:rsidR="008857D5" w:rsidRPr="00A574DA">
        <w:t xml:space="preserve">greatest </w:t>
      </w:r>
      <w:r w:rsidRPr="00A574DA">
        <w:t>value of the IALA</w:t>
      </w:r>
      <w:r w:rsidR="00E66D87" w:rsidRPr="00A574DA">
        <w:t>-</w:t>
      </w:r>
      <w:r w:rsidRPr="00A574DA">
        <w:t>NET system has moved from the exchange of near real-time information between participating nations to the use of the historical data for risk analysis.</w:t>
      </w:r>
      <w:r w:rsidR="00E66D87" w:rsidRPr="00A574DA">
        <w:t xml:space="preserve"> IALA hosts the database for IALA-NET at its headquarters in Saint Germain en Laye, France.</w:t>
      </w:r>
    </w:p>
    <w:p w14:paraId="21E64266" w14:textId="77777777" w:rsidR="00E8153E" w:rsidRPr="00A574DA" w:rsidRDefault="00E8153E" w:rsidP="00E16633">
      <w:pPr>
        <w:pStyle w:val="Textedesaisie"/>
      </w:pPr>
    </w:p>
    <w:p w14:paraId="198E19D3" w14:textId="77777777" w:rsidR="00E8153E" w:rsidRPr="00A574DA" w:rsidRDefault="00E8153E" w:rsidP="00E16633">
      <w:pPr>
        <w:pStyle w:val="Textedesaisie"/>
      </w:pPr>
      <w:r w:rsidRPr="00A574DA">
        <w:t xml:space="preserve">IALA will promote the use of historical AIS data in risk analysis for waterway design and will encourage </w:t>
      </w:r>
      <w:r w:rsidR="00F46309" w:rsidRPr="00A574DA">
        <w:t xml:space="preserve">its </w:t>
      </w:r>
      <w:r w:rsidRPr="00A574DA">
        <w:t xml:space="preserve">members to </w:t>
      </w:r>
      <w:r w:rsidR="00F46309" w:rsidRPr="00A574DA">
        <w:t xml:space="preserve">contribute to </w:t>
      </w:r>
      <w:r w:rsidRPr="00A574DA">
        <w:t>AIS data banks and to use the historical data to optimise waterway design.</w:t>
      </w:r>
    </w:p>
    <w:p w14:paraId="7B81742A" w14:textId="77777777" w:rsidR="00E8153E" w:rsidRPr="00A574DA" w:rsidRDefault="00E8153E" w:rsidP="00E16633">
      <w:pPr>
        <w:pStyle w:val="Textedesaisie"/>
      </w:pPr>
    </w:p>
    <w:p w14:paraId="30525829" w14:textId="77777777" w:rsidR="00EE3E50" w:rsidRPr="00A574DA" w:rsidRDefault="00515E10" w:rsidP="007D3432">
      <w:pPr>
        <w:pStyle w:val="Heading3"/>
        <w:jc w:val="both"/>
      </w:pPr>
      <w:bookmarkStart w:id="20" w:name="_Toc24466854"/>
      <w:r w:rsidRPr="00A574DA">
        <w:t>Service requirements</w:t>
      </w:r>
      <w:bookmarkEnd w:id="20"/>
    </w:p>
    <w:p w14:paraId="620CDBC2" w14:textId="77777777" w:rsidR="00EE3E50" w:rsidRPr="00A574DA" w:rsidRDefault="00EE3E50" w:rsidP="00E16633">
      <w:pPr>
        <w:pStyle w:val="Textedesaisie"/>
      </w:pPr>
    </w:p>
    <w:p w14:paraId="22578A87" w14:textId="77777777" w:rsidR="00EE3E50" w:rsidRPr="00A574DA" w:rsidRDefault="00EE3E50" w:rsidP="00E16633">
      <w:pPr>
        <w:pStyle w:val="Textedesaisie"/>
      </w:pPr>
      <w:r w:rsidRPr="00A574DA">
        <w:t xml:space="preserve">Guidance will be provided to describe the requirements for the use of the IALA Maritime Buoyage </w:t>
      </w:r>
      <w:r w:rsidR="00393C27" w:rsidRPr="00A574DA">
        <w:t xml:space="preserve">System </w:t>
      </w:r>
      <w:r w:rsidRPr="00A574DA">
        <w:t xml:space="preserve">and </w:t>
      </w:r>
      <w:r w:rsidR="00393C27" w:rsidRPr="00A574DA">
        <w:t>O</w:t>
      </w:r>
      <w:r w:rsidRPr="00A574DA">
        <w:t xml:space="preserve">ther </w:t>
      </w:r>
      <w:r w:rsidR="00393C27" w:rsidRPr="00A574DA">
        <w:t>A</w:t>
      </w:r>
      <w:r w:rsidRPr="00A574DA">
        <w:t xml:space="preserve">ids to </w:t>
      </w:r>
      <w:r w:rsidR="00393C27" w:rsidRPr="00A574DA">
        <w:t>N</w:t>
      </w:r>
      <w:r w:rsidRPr="00A574DA">
        <w:t xml:space="preserve">avigation </w:t>
      </w:r>
      <w:r w:rsidR="00393C27" w:rsidRPr="00A574DA">
        <w:t xml:space="preserve">as well as </w:t>
      </w:r>
      <w:r w:rsidRPr="00A574DA">
        <w:t xml:space="preserve">AIS, </w:t>
      </w:r>
      <w:r w:rsidR="00393C27" w:rsidRPr="00A574DA">
        <w:t>racon</w:t>
      </w:r>
      <w:r w:rsidRPr="00A574DA">
        <w:t xml:space="preserve">, and virtual </w:t>
      </w:r>
      <w:r w:rsidR="00E206EF" w:rsidRPr="00A574DA">
        <w:t>M</w:t>
      </w:r>
      <w:r w:rsidR="00A76FAB" w:rsidRPr="00A574DA">
        <w:t xml:space="preserve">arine </w:t>
      </w:r>
      <w:r w:rsidR="00E77295" w:rsidRPr="00A574DA">
        <w:t>A</w:t>
      </w:r>
      <w:r w:rsidRPr="00A574DA">
        <w:t xml:space="preserve">ids to </w:t>
      </w:r>
      <w:r w:rsidR="00E77295" w:rsidRPr="00A574DA">
        <w:t>N</w:t>
      </w:r>
      <w:r w:rsidRPr="00A574DA">
        <w:t xml:space="preserve">avigation for marking natural or man-made hazards, giving position information, and marking safe routes to protect </w:t>
      </w:r>
      <w:r w:rsidR="00F747B1" w:rsidRPr="00A574DA">
        <w:t xml:space="preserve">the </w:t>
      </w:r>
      <w:r w:rsidRPr="00A574DA">
        <w:t>safety of life and the environment.</w:t>
      </w:r>
    </w:p>
    <w:p w14:paraId="136A29D9" w14:textId="77777777" w:rsidR="00EE3E50" w:rsidRPr="00A574DA" w:rsidRDefault="00EE3E50" w:rsidP="00E16633">
      <w:pPr>
        <w:pStyle w:val="Textedesaisie"/>
      </w:pPr>
    </w:p>
    <w:p w14:paraId="6AD42446" w14:textId="77777777" w:rsidR="00EE3E50" w:rsidRPr="00A574DA" w:rsidRDefault="00EE3E50" w:rsidP="00E16633">
      <w:pPr>
        <w:pStyle w:val="Textedesaisie"/>
      </w:pPr>
      <w:r w:rsidRPr="00A574DA">
        <w:t xml:space="preserve">The guidance will take account of international norms for the accuracy required of on-board position fixing systems, including electronic systems, </w:t>
      </w:r>
      <w:r w:rsidR="00F747B1" w:rsidRPr="00A574DA">
        <w:t xml:space="preserve">and </w:t>
      </w:r>
      <w:r w:rsidRPr="00A574DA">
        <w:t>IALA may comment on these for specific waterway types or circumstances.</w:t>
      </w:r>
    </w:p>
    <w:p w14:paraId="67808557" w14:textId="77777777" w:rsidR="006E0566" w:rsidRPr="00A574DA" w:rsidRDefault="006E0566" w:rsidP="00E16633">
      <w:pPr>
        <w:pStyle w:val="Textedesaisie"/>
      </w:pPr>
    </w:p>
    <w:p w14:paraId="48885ACF" w14:textId="77777777" w:rsidR="006E0566" w:rsidRPr="00A574DA" w:rsidRDefault="00A76FAB" w:rsidP="00E16633">
      <w:pPr>
        <w:pStyle w:val="Textedesaisie"/>
        <w:rPr>
          <w:lang w:eastAsia="en-GB"/>
        </w:rPr>
      </w:pPr>
      <w:r w:rsidRPr="00A574DA">
        <w:rPr>
          <w:lang w:eastAsia="en-GB"/>
        </w:rPr>
        <w:t>IALA will provide guidance</w:t>
      </w:r>
      <w:r w:rsidR="006E0566" w:rsidRPr="00A574DA">
        <w:rPr>
          <w:lang w:eastAsia="en-GB"/>
        </w:rPr>
        <w:t xml:space="preserve"> on correct management of </w:t>
      </w:r>
      <w:r w:rsidR="00E77295" w:rsidRPr="00A574DA">
        <w:rPr>
          <w:lang w:eastAsia="en-GB"/>
        </w:rPr>
        <w:t>M</w:t>
      </w:r>
      <w:r w:rsidR="00393C27" w:rsidRPr="00A574DA">
        <w:rPr>
          <w:lang w:eastAsia="en-GB"/>
        </w:rPr>
        <w:t xml:space="preserve">arine </w:t>
      </w:r>
      <w:r w:rsidR="00E77295" w:rsidRPr="00A574DA">
        <w:rPr>
          <w:lang w:eastAsia="en-GB"/>
        </w:rPr>
        <w:t>A</w:t>
      </w:r>
      <w:r w:rsidR="006E0566" w:rsidRPr="00A574DA">
        <w:rPr>
          <w:lang w:eastAsia="en-GB"/>
        </w:rPr>
        <w:t xml:space="preserve">ids to </w:t>
      </w:r>
      <w:r w:rsidR="00E77295" w:rsidRPr="00A574DA">
        <w:rPr>
          <w:lang w:eastAsia="en-GB"/>
        </w:rPr>
        <w:t>N</w:t>
      </w:r>
      <w:r w:rsidR="006E0566" w:rsidRPr="00A574DA">
        <w:rPr>
          <w:lang w:eastAsia="en-GB"/>
        </w:rPr>
        <w:t>avigation services with emphasis on levels of service, reliability and availability criteria and norms, and quality assurance methods and standards.</w:t>
      </w:r>
    </w:p>
    <w:p w14:paraId="321088DF" w14:textId="77777777" w:rsidR="00C46A27" w:rsidRPr="00A574DA" w:rsidRDefault="00C46A27">
      <w:pPr>
        <w:pStyle w:val="Textepuce1"/>
        <w:numPr>
          <w:ilvl w:val="0"/>
          <w:numId w:val="0"/>
        </w:numPr>
        <w:rPr>
          <w:lang w:val="en-GB"/>
        </w:rPr>
      </w:pPr>
    </w:p>
    <w:p w14:paraId="3F5FAC67" w14:textId="77777777" w:rsidR="00A03816" w:rsidRPr="00A574DA" w:rsidRDefault="00873333" w:rsidP="007D3432">
      <w:pPr>
        <w:pStyle w:val="Heading3"/>
        <w:jc w:val="both"/>
      </w:pPr>
      <w:bookmarkStart w:id="21" w:name="_Toc24466855"/>
      <w:r w:rsidRPr="00A574DA">
        <w:t>The future of visual</w:t>
      </w:r>
      <w:r w:rsidR="00A76FAB" w:rsidRPr="00A574DA">
        <w:t xml:space="preserve"> marine</w:t>
      </w:r>
      <w:r w:rsidRPr="00A574DA">
        <w:t xml:space="preserve"> aids to navigation</w:t>
      </w:r>
      <w:bookmarkEnd w:id="21"/>
    </w:p>
    <w:p w14:paraId="5465B9A4" w14:textId="77777777" w:rsidR="00873333" w:rsidRPr="00A574DA" w:rsidRDefault="00873333" w:rsidP="007D3432">
      <w:pPr>
        <w:jc w:val="both"/>
      </w:pPr>
    </w:p>
    <w:p w14:paraId="5D8FBAB1" w14:textId="77777777" w:rsidR="00EB0D43" w:rsidRPr="00A574DA" w:rsidRDefault="00EB0D43" w:rsidP="00E16633">
      <w:pPr>
        <w:pStyle w:val="Textedesaisie"/>
      </w:pPr>
      <w:r w:rsidRPr="00A574DA">
        <w:t>Lighthouses and long range lights are currently a vital part of the mix of AtoN provided</w:t>
      </w:r>
      <w:r w:rsidR="00F747B1" w:rsidRPr="00A574DA">
        <w:t>. T</w:t>
      </w:r>
      <w:r w:rsidRPr="00A574DA">
        <w:t xml:space="preserve">hey will continue to play an essential role for the foreseeable future, providing a </w:t>
      </w:r>
      <w:r w:rsidR="00470E2A" w:rsidRPr="00A574DA">
        <w:t>backup</w:t>
      </w:r>
      <w:r w:rsidRPr="00A574DA">
        <w:t xml:space="preserve"> for GNSS, sectors to mark dangers and leading/directional lights for safe channel approaches. The use of lights for landfall and waypoint navigation will continue to </w:t>
      </w:r>
      <w:r w:rsidR="00470E2A" w:rsidRPr="00A574DA">
        <w:t>decline. However</w:t>
      </w:r>
      <w:r w:rsidRPr="00A574DA">
        <w:t>, some lighthouses will have an enhanced role, providing a platform for additional services.</w:t>
      </w:r>
    </w:p>
    <w:p w14:paraId="6DFA0AA4" w14:textId="77777777" w:rsidR="00470E2A" w:rsidRPr="00A574DA" w:rsidRDefault="00470E2A" w:rsidP="00E16633">
      <w:pPr>
        <w:pStyle w:val="Textedesaisie"/>
      </w:pPr>
    </w:p>
    <w:p w14:paraId="2C771676" w14:textId="77777777" w:rsidR="005D2726" w:rsidRPr="00A574DA" w:rsidRDefault="00EB0D43" w:rsidP="005D2726">
      <w:pPr>
        <w:pStyle w:val="Textedesaisie"/>
      </w:pPr>
      <w:r w:rsidRPr="00A574DA">
        <w:t xml:space="preserve">Visual marks in the form of lights and buoys are essential in providing the mariner with visual orientation, spatial awareness; and waypoint, channel and hazard marking. This requirement will not change </w:t>
      </w:r>
      <w:r w:rsidR="00B63F0B" w:rsidRPr="00A574DA">
        <w:t>significantly in</w:t>
      </w:r>
      <w:r w:rsidR="00A165A7" w:rsidRPr="00A574DA">
        <w:t xml:space="preserve"> the foreseeable future</w:t>
      </w:r>
      <w:r w:rsidRPr="00A574DA">
        <w:t xml:space="preserve">. </w:t>
      </w:r>
    </w:p>
    <w:p w14:paraId="6FA58175" w14:textId="77777777" w:rsidR="00C46A27" w:rsidRPr="00A574DA" w:rsidRDefault="00C46A27" w:rsidP="005D2726">
      <w:pPr>
        <w:pStyle w:val="Textedesaisie"/>
      </w:pPr>
    </w:p>
    <w:p w14:paraId="3B64687B" w14:textId="77777777" w:rsidR="00C46A27" w:rsidRPr="00A574DA" w:rsidRDefault="00C46A27" w:rsidP="00C46A27">
      <w:pPr>
        <w:pStyle w:val="Textepuce1"/>
        <w:numPr>
          <w:ilvl w:val="0"/>
          <w:numId w:val="0"/>
        </w:numPr>
        <w:rPr>
          <w:lang w:val="en-GB"/>
        </w:rPr>
      </w:pPr>
      <w:r w:rsidRPr="00A574DA">
        <w:rPr>
          <w:lang w:val="en-GB"/>
        </w:rPr>
        <w:t xml:space="preserve">IALA will </w:t>
      </w:r>
      <w:r w:rsidR="00265BFB" w:rsidRPr="00A574DA">
        <w:rPr>
          <w:lang w:val="en-GB"/>
        </w:rPr>
        <w:t xml:space="preserve">continue to support </w:t>
      </w:r>
      <w:r w:rsidR="002B0423" w:rsidRPr="00A574DA">
        <w:rPr>
          <w:lang w:val="en-GB"/>
        </w:rPr>
        <w:t xml:space="preserve">the provision and development of visual </w:t>
      </w:r>
      <w:r w:rsidR="00E77295" w:rsidRPr="00A574DA">
        <w:rPr>
          <w:lang w:val="en-GB"/>
        </w:rPr>
        <w:t>M</w:t>
      </w:r>
      <w:r w:rsidR="002B0423" w:rsidRPr="00A574DA">
        <w:rPr>
          <w:lang w:val="en-GB"/>
        </w:rPr>
        <w:t xml:space="preserve">arine </w:t>
      </w:r>
      <w:r w:rsidR="00E77295" w:rsidRPr="00A574DA">
        <w:rPr>
          <w:lang w:val="en-GB"/>
        </w:rPr>
        <w:t>A</w:t>
      </w:r>
      <w:r w:rsidR="002B0423" w:rsidRPr="00A574DA">
        <w:rPr>
          <w:lang w:val="en-GB"/>
        </w:rPr>
        <w:t xml:space="preserve">ids to </w:t>
      </w:r>
      <w:r w:rsidR="00E77295" w:rsidRPr="00A574DA">
        <w:rPr>
          <w:lang w:val="en-GB"/>
        </w:rPr>
        <w:t>N</w:t>
      </w:r>
      <w:r w:rsidR="002B0423" w:rsidRPr="00A574DA">
        <w:rPr>
          <w:lang w:val="en-GB"/>
        </w:rPr>
        <w:t>avigation.</w:t>
      </w:r>
    </w:p>
    <w:p w14:paraId="1608FDA5" w14:textId="77777777" w:rsidR="005D2726" w:rsidRPr="00A574DA" w:rsidRDefault="005D2726" w:rsidP="005D2726">
      <w:pPr>
        <w:pStyle w:val="Textedesaisie"/>
      </w:pPr>
    </w:p>
    <w:p w14:paraId="71F756F0" w14:textId="77777777" w:rsidR="005D2726" w:rsidRPr="00A574DA" w:rsidRDefault="005D2726" w:rsidP="009954E1">
      <w:pPr>
        <w:pStyle w:val="Heading3"/>
        <w:jc w:val="both"/>
      </w:pPr>
      <w:bookmarkStart w:id="22" w:name="_Toc510174505"/>
      <w:bookmarkStart w:id="23" w:name="_Toc24466856"/>
      <w:r w:rsidRPr="00A574DA">
        <w:t xml:space="preserve">Harmonisation of </w:t>
      </w:r>
      <w:r w:rsidR="002F2F17" w:rsidRPr="00A574DA">
        <w:t xml:space="preserve">marine </w:t>
      </w:r>
      <w:r w:rsidRPr="00A574DA">
        <w:t>aids to navigation via the adoption of IALA Standards</w:t>
      </w:r>
      <w:bookmarkEnd w:id="22"/>
      <w:bookmarkEnd w:id="23"/>
    </w:p>
    <w:p w14:paraId="38CF37A3" w14:textId="77777777" w:rsidR="005D2726" w:rsidRPr="00A574DA" w:rsidRDefault="005D2726" w:rsidP="005D2726"/>
    <w:p w14:paraId="00964B33" w14:textId="77777777" w:rsidR="005D2726" w:rsidRPr="00A574DA" w:rsidRDefault="005D2726" w:rsidP="005D2726">
      <w:pPr>
        <w:pStyle w:val="Textedesaisie"/>
      </w:pPr>
      <w:r w:rsidRPr="00A574DA">
        <w:t xml:space="preserve">At the General Assembly of 29 May 2018, seven IALA Standards were approved. Each Standard references normative and informative IALA Recommendations. The adoption of Standards by </w:t>
      </w:r>
      <w:r w:rsidR="00E77295" w:rsidRPr="00A574DA">
        <w:t>M</w:t>
      </w:r>
      <w:r w:rsidR="002F2F17" w:rsidRPr="00A574DA">
        <w:t xml:space="preserve">arine </w:t>
      </w:r>
      <w:r w:rsidR="00E77295" w:rsidRPr="00A574DA">
        <w:t>A</w:t>
      </w:r>
      <w:r w:rsidRPr="00A574DA">
        <w:t xml:space="preserve">ids to </w:t>
      </w:r>
      <w:r w:rsidR="00E77295" w:rsidRPr="00A574DA">
        <w:t>N</w:t>
      </w:r>
      <w:r w:rsidRPr="00A574DA">
        <w:t xml:space="preserve">avigation services globally will greatly help to ensure a harmonised global system of </w:t>
      </w:r>
      <w:r w:rsidR="00E77295" w:rsidRPr="00A574DA">
        <w:t>M</w:t>
      </w:r>
      <w:r w:rsidRPr="00A574DA">
        <w:t xml:space="preserve">arine </w:t>
      </w:r>
      <w:r w:rsidR="00E77295" w:rsidRPr="00A574DA">
        <w:t>A</w:t>
      </w:r>
      <w:r w:rsidRPr="00A574DA">
        <w:t xml:space="preserve">ids to </w:t>
      </w:r>
      <w:r w:rsidR="00E77295" w:rsidRPr="00A574DA">
        <w:t>N</w:t>
      </w:r>
      <w:r w:rsidRPr="00A574DA">
        <w:t>avigation to the benefit of the safety and efficiency of all seagoing vessels.</w:t>
      </w:r>
    </w:p>
    <w:p w14:paraId="20CF94FB" w14:textId="77777777" w:rsidR="00C46A27" w:rsidRPr="00A574DA" w:rsidRDefault="00C46A27" w:rsidP="005D2726">
      <w:pPr>
        <w:pStyle w:val="Textedesaisie"/>
      </w:pPr>
    </w:p>
    <w:p w14:paraId="56933687" w14:textId="77777777" w:rsidR="00C46A27" w:rsidRPr="00A574DA" w:rsidRDefault="00F14FD2" w:rsidP="00C46A27">
      <w:pPr>
        <w:pStyle w:val="Textepuce1"/>
        <w:numPr>
          <w:ilvl w:val="0"/>
          <w:numId w:val="0"/>
        </w:numPr>
        <w:rPr>
          <w:lang w:val="en-GB"/>
        </w:rPr>
      </w:pPr>
      <w:r w:rsidRPr="00A574DA">
        <w:rPr>
          <w:lang w:val="en-GB"/>
        </w:rPr>
        <w:t>IALA will be proactive in encou</w:t>
      </w:r>
      <w:r w:rsidR="00EB7549" w:rsidRPr="00A574DA">
        <w:rPr>
          <w:lang w:val="en-GB"/>
        </w:rPr>
        <w:t>raging all Coastal States to con</w:t>
      </w:r>
      <w:r w:rsidRPr="00A574DA">
        <w:rPr>
          <w:lang w:val="en-GB"/>
        </w:rPr>
        <w:t xml:space="preserve">form </w:t>
      </w:r>
      <w:r w:rsidR="00DE4382" w:rsidRPr="00A574DA">
        <w:rPr>
          <w:lang w:val="en-GB"/>
        </w:rPr>
        <w:t>to</w:t>
      </w:r>
      <w:r w:rsidRPr="00A574DA">
        <w:rPr>
          <w:lang w:val="en-GB"/>
        </w:rPr>
        <w:t xml:space="preserve"> IALA Standards and contribute to a harmonized, sustainable a</w:t>
      </w:r>
      <w:r w:rsidR="001E73F5" w:rsidRPr="00A574DA">
        <w:rPr>
          <w:lang w:val="en-GB"/>
        </w:rPr>
        <w:t xml:space="preserve">nd efficient global network of </w:t>
      </w:r>
      <w:r w:rsidR="00E77295" w:rsidRPr="00A574DA">
        <w:rPr>
          <w:lang w:val="en-GB"/>
        </w:rPr>
        <w:t>M</w:t>
      </w:r>
      <w:r w:rsidR="001E73F5" w:rsidRPr="00A574DA">
        <w:rPr>
          <w:lang w:val="en-GB"/>
        </w:rPr>
        <w:t xml:space="preserve">arine </w:t>
      </w:r>
      <w:r w:rsidR="00E77295" w:rsidRPr="00A574DA">
        <w:rPr>
          <w:lang w:val="en-GB"/>
        </w:rPr>
        <w:t>A</w:t>
      </w:r>
      <w:r w:rsidR="001E73F5" w:rsidRPr="00A574DA">
        <w:rPr>
          <w:lang w:val="en-GB"/>
        </w:rPr>
        <w:t xml:space="preserve">ids to </w:t>
      </w:r>
      <w:r w:rsidR="00E77295" w:rsidRPr="00A574DA">
        <w:rPr>
          <w:lang w:val="en-GB"/>
        </w:rPr>
        <w:t>N</w:t>
      </w:r>
      <w:r w:rsidRPr="00A574DA">
        <w:rPr>
          <w:lang w:val="en-GB"/>
        </w:rPr>
        <w:t xml:space="preserve">avigation. </w:t>
      </w:r>
    </w:p>
    <w:p w14:paraId="689FBA1C" w14:textId="77777777" w:rsidR="00B02543" w:rsidRPr="00A574DA" w:rsidRDefault="00B02543" w:rsidP="009B3BD9">
      <w:pPr>
        <w:pStyle w:val="Heading1"/>
      </w:pPr>
      <w:bookmarkStart w:id="24" w:name="_Toc24466857"/>
      <w:r w:rsidRPr="00A574DA">
        <w:lastRenderedPageBreak/>
        <w:t>A</w:t>
      </w:r>
      <w:r w:rsidRPr="00A574DA">
        <w:rPr>
          <w:caps w:val="0"/>
        </w:rPr>
        <w:t>to</w:t>
      </w:r>
      <w:r w:rsidRPr="00A574DA">
        <w:t xml:space="preserve">N </w:t>
      </w:r>
      <w:r w:rsidR="00A03816" w:rsidRPr="00A574DA">
        <w:t>DESIGN AND DELIVERY</w:t>
      </w:r>
      <w:bookmarkEnd w:id="24"/>
    </w:p>
    <w:p w14:paraId="52B3BD41" w14:textId="77777777" w:rsidR="00046E33" w:rsidRPr="00A574DA" w:rsidRDefault="00046E33" w:rsidP="00E16633">
      <w:pPr>
        <w:pStyle w:val="Sparationtitre1"/>
      </w:pPr>
    </w:p>
    <w:p w14:paraId="547054D5" w14:textId="77777777" w:rsidR="00046E33" w:rsidRPr="00A574DA" w:rsidRDefault="00046E33" w:rsidP="00E16633">
      <w:pPr>
        <w:pStyle w:val="Textedesaisie"/>
      </w:pPr>
    </w:p>
    <w:p w14:paraId="747350A2" w14:textId="77777777" w:rsidR="00187268" w:rsidRPr="00A574DA" w:rsidRDefault="00214F96" w:rsidP="007D3432">
      <w:pPr>
        <w:pStyle w:val="Heading2"/>
        <w:jc w:val="both"/>
      </w:pPr>
      <w:bookmarkStart w:id="25" w:name="_Toc24466858"/>
      <w:r w:rsidRPr="00A574DA">
        <w:t>Position</w:t>
      </w:r>
      <w:r w:rsidR="00252981" w:rsidRPr="00A574DA">
        <w:t xml:space="preserve"> statements</w:t>
      </w:r>
      <w:bookmarkEnd w:id="25"/>
    </w:p>
    <w:p w14:paraId="06E94E37" w14:textId="77777777" w:rsidR="00187268" w:rsidRPr="00A574DA" w:rsidRDefault="00187268" w:rsidP="00E16633">
      <w:pPr>
        <w:pStyle w:val="Sparationtitre2"/>
      </w:pPr>
    </w:p>
    <w:p w14:paraId="3F6A5518" w14:textId="77777777" w:rsidR="00187268" w:rsidRPr="00A574DA" w:rsidRDefault="00187268" w:rsidP="00E16633">
      <w:pPr>
        <w:pStyle w:val="Textedesaisie"/>
      </w:pPr>
    </w:p>
    <w:p w14:paraId="6D4F4DA3" w14:textId="77777777" w:rsidR="000D5120" w:rsidRPr="00A574DA" w:rsidRDefault="000D5120" w:rsidP="0016297D">
      <w:pPr>
        <w:pStyle w:val="Heading3"/>
        <w:numPr>
          <w:ilvl w:val="2"/>
          <w:numId w:val="3"/>
        </w:numPr>
        <w:jc w:val="both"/>
        <w:rPr>
          <w:rFonts w:eastAsia="Times New Roman"/>
        </w:rPr>
      </w:pPr>
      <w:bookmarkStart w:id="26" w:name="_Toc24466859"/>
      <w:bookmarkStart w:id="27" w:name="_Toc445900745"/>
      <w:r w:rsidRPr="00A574DA">
        <w:rPr>
          <w:rFonts w:eastAsia="Times New Roman"/>
        </w:rPr>
        <w:t>Light and vision</w:t>
      </w:r>
      <w:bookmarkEnd w:id="26"/>
    </w:p>
    <w:p w14:paraId="166250D7" w14:textId="77777777" w:rsidR="000D5120" w:rsidRPr="00A574DA" w:rsidRDefault="000D5120" w:rsidP="007D3432">
      <w:pPr>
        <w:jc w:val="both"/>
      </w:pPr>
    </w:p>
    <w:p w14:paraId="54C40DDD" w14:textId="77777777" w:rsidR="000D5120" w:rsidRPr="00A574DA" w:rsidRDefault="000D5120" w:rsidP="007D3432">
      <w:pPr>
        <w:jc w:val="both"/>
        <w:rPr>
          <w:color w:val="000000" w:themeColor="text1"/>
          <w:sz w:val="22"/>
        </w:rPr>
      </w:pPr>
      <w:r w:rsidRPr="00A574DA">
        <w:rPr>
          <w:color w:val="000000" w:themeColor="text1"/>
          <w:sz w:val="22"/>
        </w:rPr>
        <w:t>IALA will maintain</w:t>
      </w:r>
      <w:r w:rsidR="007D3432" w:rsidRPr="00A574DA">
        <w:rPr>
          <w:color w:val="000000" w:themeColor="text1"/>
          <w:sz w:val="22"/>
        </w:rPr>
        <w:t xml:space="preserve"> and develop</w:t>
      </w:r>
      <w:r w:rsidRPr="00A574DA">
        <w:rPr>
          <w:color w:val="000000" w:themeColor="text1"/>
          <w:sz w:val="22"/>
        </w:rPr>
        <w:t xml:space="preserve"> its guidance on visual perception, light measurement and computation, colour, reflective effects and </w:t>
      </w:r>
      <w:r w:rsidR="00F76A54" w:rsidRPr="00A574DA">
        <w:rPr>
          <w:color w:val="000000" w:themeColor="text1"/>
          <w:sz w:val="22"/>
        </w:rPr>
        <w:t xml:space="preserve">other </w:t>
      </w:r>
      <w:r w:rsidRPr="00A574DA">
        <w:rPr>
          <w:color w:val="000000" w:themeColor="text1"/>
          <w:sz w:val="22"/>
        </w:rPr>
        <w:t>similar</w:t>
      </w:r>
      <w:r w:rsidR="00F76A54" w:rsidRPr="00A574DA">
        <w:rPr>
          <w:color w:val="000000" w:themeColor="text1"/>
          <w:sz w:val="22"/>
        </w:rPr>
        <w:t xml:space="preserve"> aspects</w:t>
      </w:r>
      <w:r w:rsidRPr="00A574DA">
        <w:rPr>
          <w:color w:val="000000" w:themeColor="text1"/>
          <w:sz w:val="22"/>
        </w:rPr>
        <w:t xml:space="preserve">. Coordination with CIE will be important as well as the advice </w:t>
      </w:r>
      <w:r w:rsidR="00F76A54" w:rsidRPr="00A574DA">
        <w:rPr>
          <w:color w:val="000000" w:themeColor="text1"/>
          <w:sz w:val="22"/>
        </w:rPr>
        <w:t xml:space="preserve">from </w:t>
      </w:r>
      <w:r w:rsidRPr="00A574DA">
        <w:rPr>
          <w:color w:val="000000" w:themeColor="text1"/>
          <w:sz w:val="22"/>
        </w:rPr>
        <w:t>specialists in this field.</w:t>
      </w:r>
    </w:p>
    <w:p w14:paraId="0054B540" w14:textId="77777777" w:rsidR="000D5120" w:rsidRPr="00A574DA" w:rsidRDefault="000D5120" w:rsidP="007D3432">
      <w:pPr>
        <w:jc w:val="both"/>
        <w:rPr>
          <w:color w:val="000000" w:themeColor="text1"/>
          <w:sz w:val="22"/>
        </w:rPr>
      </w:pPr>
    </w:p>
    <w:p w14:paraId="4CBA032F" w14:textId="77777777" w:rsidR="00F54A10" w:rsidRPr="00A574DA" w:rsidRDefault="00F54A10" w:rsidP="0016297D">
      <w:pPr>
        <w:pStyle w:val="Heading3"/>
        <w:numPr>
          <w:ilvl w:val="2"/>
          <w:numId w:val="3"/>
        </w:numPr>
        <w:jc w:val="both"/>
        <w:rPr>
          <w:rFonts w:eastAsia="Times New Roman"/>
        </w:rPr>
      </w:pPr>
      <w:bookmarkStart w:id="28" w:name="_Toc24466860"/>
      <w:r w:rsidRPr="00A574DA">
        <w:rPr>
          <w:rFonts w:eastAsia="Times New Roman"/>
        </w:rPr>
        <w:t>Design, Implementation &amp; Maintenance</w:t>
      </w:r>
      <w:bookmarkEnd w:id="28"/>
    </w:p>
    <w:p w14:paraId="1718FEFD" w14:textId="77777777" w:rsidR="00F54A10" w:rsidRPr="00A574DA" w:rsidRDefault="00F54A10" w:rsidP="00F54A10">
      <w:pPr>
        <w:jc w:val="both"/>
        <w:rPr>
          <w:color w:val="000000" w:themeColor="text1"/>
          <w:sz w:val="22"/>
        </w:rPr>
      </w:pPr>
    </w:p>
    <w:p w14:paraId="34FAFAC4" w14:textId="77777777" w:rsidR="002C1095" w:rsidRPr="00A574DA" w:rsidRDefault="00F54A10" w:rsidP="00F54A10">
      <w:pPr>
        <w:jc w:val="both"/>
        <w:rPr>
          <w:color w:val="000000" w:themeColor="text1"/>
          <w:sz w:val="22"/>
        </w:rPr>
      </w:pPr>
      <w:r w:rsidRPr="00A574DA">
        <w:rPr>
          <w:color w:val="000000" w:themeColor="text1"/>
          <w:sz w:val="22"/>
        </w:rPr>
        <w:t xml:space="preserve">IALA will </w:t>
      </w:r>
      <w:r w:rsidR="002C1095" w:rsidRPr="00A574DA">
        <w:rPr>
          <w:color w:val="000000" w:themeColor="text1"/>
          <w:sz w:val="22"/>
        </w:rPr>
        <w:t>provide</w:t>
      </w:r>
      <w:r w:rsidRPr="00A574DA">
        <w:rPr>
          <w:color w:val="000000" w:themeColor="text1"/>
          <w:sz w:val="22"/>
        </w:rPr>
        <w:t xml:space="preserve"> guidance </w:t>
      </w:r>
      <w:r w:rsidR="002C1095" w:rsidRPr="00A574DA">
        <w:rPr>
          <w:color w:val="000000" w:themeColor="text1"/>
          <w:sz w:val="22"/>
        </w:rPr>
        <w:t xml:space="preserve">for the ongoing development of </w:t>
      </w:r>
      <w:r w:rsidR="00F76A54" w:rsidRPr="00A574DA">
        <w:rPr>
          <w:color w:val="000000" w:themeColor="text1"/>
          <w:sz w:val="22"/>
        </w:rPr>
        <w:t>d</w:t>
      </w:r>
      <w:r w:rsidRPr="00A574DA">
        <w:rPr>
          <w:color w:val="000000" w:themeColor="text1"/>
          <w:sz w:val="22"/>
        </w:rPr>
        <w:t xml:space="preserve">esign, </w:t>
      </w:r>
      <w:r w:rsidR="00F76A54" w:rsidRPr="00A574DA">
        <w:rPr>
          <w:color w:val="000000" w:themeColor="text1"/>
          <w:sz w:val="22"/>
        </w:rPr>
        <w:t>i</w:t>
      </w:r>
      <w:r w:rsidRPr="00A574DA">
        <w:rPr>
          <w:color w:val="000000" w:themeColor="text1"/>
          <w:sz w:val="22"/>
        </w:rPr>
        <w:t xml:space="preserve">mplementation </w:t>
      </w:r>
      <w:r w:rsidR="00F76A54" w:rsidRPr="00A574DA">
        <w:rPr>
          <w:color w:val="000000" w:themeColor="text1"/>
          <w:sz w:val="22"/>
        </w:rPr>
        <w:t>and</w:t>
      </w:r>
      <w:r w:rsidRPr="00A574DA">
        <w:rPr>
          <w:color w:val="000000" w:themeColor="text1"/>
          <w:sz w:val="22"/>
        </w:rPr>
        <w:t xml:space="preserve"> </w:t>
      </w:r>
      <w:r w:rsidR="00F76A54" w:rsidRPr="00A574DA">
        <w:rPr>
          <w:color w:val="000000" w:themeColor="text1"/>
          <w:sz w:val="22"/>
        </w:rPr>
        <w:t>m</w:t>
      </w:r>
      <w:r w:rsidRPr="00A574DA">
        <w:rPr>
          <w:color w:val="000000" w:themeColor="text1"/>
          <w:sz w:val="22"/>
        </w:rPr>
        <w:t xml:space="preserve">aintenance </w:t>
      </w:r>
      <w:r w:rsidR="002C1095" w:rsidRPr="00A574DA">
        <w:rPr>
          <w:color w:val="000000" w:themeColor="text1"/>
          <w:sz w:val="22"/>
        </w:rPr>
        <w:t xml:space="preserve">documents </w:t>
      </w:r>
      <w:r w:rsidRPr="00A574DA">
        <w:rPr>
          <w:color w:val="000000" w:themeColor="text1"/>
          <w:sz w:val="22"/>
        </w:rPr>
        <w:t>to assist all concerned in the long</w:t>
      </w:r>
      <w:r w:rsidR="002C1095" w:rsidRPr="00A574DA">
        <w:rPr>
          <w:color w:val="000000" w:themeColor="text1"/>
          <w:sz w:val="22"/>
        </w:rPr>
        <w:t>-</w:t>
      </w:r>
      <w:r w:rsidRPr="00A574DA">
        <w:rPr>
          <w:color w:val="000000" w:themeColor="text1"/>
          <w:sz w:val="22"/>
        </w:rPr>
        <w:t>term provision of reliable, cost effective and environmentally responsible AtoN to deliver IALA recommended AtoN availability</w:t>
      </w:r>
      <w:r w:rsidR="00F76A54" w:rsidRPr="00A574DA">
        <w:rPr>
          <w:color w:val="000000" w:themeColor="text1"/>
          <w:sz w:val="22"/>
        </w:rPr>
        <w:t>.</w:t>
      </w:r>
    </w:p>
    <w:p w14:paraId="1B72F64A" w14:textId="77777777" w:rsidR="00F54A10" w:rsidRPr="00A574DA" w:rsidRDefault="00F54A10" w:rsidP="00F54A10">
      <w:pPr>
        <w:jc w:val="both"/>
        <w:rPr>
          <w:color w:val="000000" w:themeColor="text1"/>
          <w:sz w:val="22"/>
        </w:rPr>
      </w:pPr>
    </w:p>
    <w:p w14:paraId="245F3A7E" w14:textId="77777777" w:rsidR="00F54A10" w:rsidRPr="00A574DA" w:rsidRDefault="00F54A10" w:rsidP="0016297D">
      <w:pPr>
        <w:pStyle w:val="Heading3"/>
        <w:numPr>
          <w:ilvl w:val="2"/>
          <w:numId w:val="3"/>
        </w:numPr>
        <w:jc w:val="both"/>
        <w:rPr>
          <w:rFonts w:eastAsia="Times New Roman"/>
        </w:rPr>
      </w:pPr>
      <w:bookmarkStart w:id="29" w:name="_Toc24466861"/>
      <w:r w:rsidRPr="00A574DA">
        <w:rPr>
          <w:rFonts w:eastAsia="Times New Roman"/>
        </w:rPr>
        <w:t>Floating</w:t>
      </w:r>
      <w:r w:rsidR="00EA0696" w:rsidRPr="00A574DA">
        <w:rPr>
          <w:rFonts w:eastAsia="Times New Roman"/>
        </w:rPr>
        <w:t xml:space="preserve"> marine</w:t>
      </w:r>
      <w:r w:rsidRPr="00A574DA">
        <w:rPr>
          <w:rFonts w:eastAsia="Times New Roman"/>
        </w:rPr>
        <w:t xml:space="preserve"> </w:t>
      </w:r>
      <w:r w:rsidR="00EA0696" w:rsidRPr="00A574DA">
        <w:rPr>
          <w:rFonts w:eastAsia="Times New Roman"/>
        </w:rPr>
        <w:t>a</w:t>
      </w:r>
      <w:r w:rsidRPr="00A574DA">
        <w:rPr>
          <w:rFonts w:eastAsia="Times New Roman"/>
        </w:rPr>
        <w:t xml:space="preserve">ids to </w:t>
      </w:r>
      <w:r w:rsidR="00EA0696" w:rsidRPr="00A574DA">
        <w:rPr>
          <w:rFonts w:eastAsia="Times New Roman"/>
        </w:rPr>
        <w:t>n</w:t>
      </w:r>
      <w:r w:rsidRPr="00A574DA">
        <w:rPr>
          <w:rFonts w:eastAsia="Times New Roman"/>
        </w:rPr>
        <w:t>avigation</w:t>
      </w:r>
      <w:bookmarkEnd w:id="29"/>
    </w:p>
    <w:p w14:paraId="7453C3CB" w14:textId="77777777" w:rsidR="00F54A10" w:rsidRPr="00A574DA" w:rsidRDefault="00F54A10" w:rsidP="00F54A10"/>
    <w:p w14:paraId="4C8B42A6" w14:textId="77777777" w:rsidR="00F54A10" w:rsidRPr="00A574DA" w:rsidRDefault="00EA0696" w:rsidP="00F54A10">
      <w:pPr>
        <w:rPr>
          <w:rFonts w:ascii="Segoe UI" w:hAnsi="Segoe UI" w:cs="Segoe UI"/>
          <w:color w:val="000000"/>
          <w:sz w:val="20"/>
          <w:szCs w:val="20"/>
        </w:rPr>
      </w:pPr>
      <w:r w:rsidRPr="00A574DA">
        <w:rPr>
          <w:rFonts w:ascii="Segoe UI" w:hAnsi="Segoe UI" w:cs="Segoe UI"/>
          <w:color w:val="000000"/>
          <w:sz w:val="20"/>
          <w:szCs w:val="20"/>
        </w:rPr>
        <w:t>IALA will provide guidance</w:t>
      </w:r>
      <w:r w:rsidR="00F54A10" w:rsidRPr="00A574DA">
        <w:rPr>
          <w:rFonts w:ascii="Segoe UI" w:hAnsi="Segoe UI" w:cs="Segoe UI"/>
          <w:color w:val="000000"/>
          <w:sz w:val="20"/>
          <w:szCs w:val="20"/>
        </w:rPr>
        <w:t xml:space="preserve"> </w:t>
      </w:r>
      <w:r w:rsidR="002C1095" w:rsidRPr="00A574DA">
        <w:rPr>
          <w:rFonts w:ascii="Segoe UI" w:hAnsi="Segoe UI" w:cs="Segoe UI"/>
          <w:color w:val="000000"/>
          <w:sz w:val="20"/>
          <w:szCs w:val="20"/>
        </w:rPr>
        <w:t>for the</w:t>
      </w:r>
      <w:r w:rsidR="00F54A10" w:rsidRPr="00A574DA">
        <w:rPr>
          <w:rFonts w:ascii="Segoe UI" w:hAnsi="Segoe UI" w:cs="Segoe UI"/>
          <w:color w:val="000000"/>
          <w:sz w:val="20"/>
          <w:szCs w:val="20"/>
        </w:rPr>
        <w:t xml:space="preserve"> design and operation of floating AtoN</w:t>
      </w:r>
      <w:r w:rsidR="002C1095" w:rsidRPr="00A574DA">
        <w:rPr>
          <w:rFonts w:ascii="Segoe UI" w:hAnsi="Segoe UI" w:cs="Segoe UI"/>
          <w:color w:val="000000"/>
          <w:sz w:val="20"/>
          <w:szCs w:val="20"/>
        </w:rPr>
        <w:t xml:space="preserve">, </w:t>
      </w:r>
      <w:r w:rsidR="00F54A10" w:rsidRPr="00A574DA">
        <w:rPr>
          <w:rFonts w:ascii="Segoe UI" w:hAnsi="Segoe UI" w:cs="Segoe UI"/>
          <w:color w:val="000000"/>
          <w:sz w:val="20"/>
          <w:szCs w:val="20"/>
        </w:rPr>
        <w:t xml:space="preserve">include </w:t>
      </w:r>
      <w:r w:rsidR="002C1095" w:rsidRPr="00A574DA">
        <w:rPr>
          <w:rFonts w:ascii="Segoe UI" w:hAnsi="Segoe UI" w:cs="Segoe UI"/>
          <w:color w:val="000000"/>
          <w:sz w:val="20"/>
          <w:szCs w:val="20"/>
        </w:rPr>
        <w:t xml:space="preserve">buoy type, </w:t>
      </w:r>
      <w:r w:rsidR="00F54A10" w:rsidRPr="00A574DA">
        <w:rPr>
          <w:rFonts w:ascii="Segoe UI" w:hAnsi="Segoe UI" w:cs="Segoe UI"/>
          <w:color w:val="000000"/>
          <w:sz w:val="20"/>
          <w:szCs w:val="20"/>
        </w:rPr>
        <w:t>power systems, moorings, AIS and stability</w:t>
      </w:r>
      <w:r w:rsidR="00C46A27" w:rsidRPr="00A574DA">
        <w:rPr>
          <w:rFonts w:ascii="Segoe UI" w:hAnsi="Segoe UI" w:cs="Segoe UI"/>
          <w:color w:val="000000"/>
          <w:sz w:val="20"/>
          <w:szCs w:val="20"/>
        </w:rPr>
        <w:t>.</w:t>
      </w:r>
    </w:p>
    <w:p w14:paraId="1588B68B" w14:textId="77777777" w:rsidR="00F54A10" w:rsidRPr="00A574DA" w:rsidRDefault="00F54A10" w:rsidP="00F54A10"/>
    <w:p w14:paraId="38CFBCFA" w14:textId="77777777" w:rsidR="000D5120" w:rsidRPr="00A574DA" w:rsidRDefault="000D5120" w:rsidP="0016297D">
      <w:pPr>
        <w:pStyle w:val="Heading3"/>
        <w:numPr>
          <w:ilvl w:val="2"/>
          <w:numId w:val="3"/>
        </w:numPr>
        <w:jc w:val="both"/>
        <w:rPr>
          <w:rFonts w:eastAsia="Times New Roman"/>
        </w:rPr>
      </w:pPr>
      <w:bookmarkStart w:id="30" w:name="_Toc24466862"/>
      <w:r w:rsidRPr="00A574DA">
        <w:rPr>
          <w:rFonts w:eastAsia="Times New Roman"/>
        </w:rPr>
        <w:t>Safe working practices</w:t>
      </w:r>
      <w:bookmarkEnd w:id="30"/>
    </w:p>
    <w:p w14:paraId="14918B6E" w14:textId="77777777" w:rsidR="000D5120" w:rsidRPr="00A574DA" w:rsidRDefault="000D5120" w:rsidP="00E16633">
      <w:pPr>
        <w:pStyle w:val="Textedesaisie"/>
      </w:pPr>
    </w:p>
    <w:p w14:paraId="2E9EAED0" w14:textId="77777777" w:rsidR="000D5120" w:rsidRPr="00A574DA" w:rsidRDefault="00F54A10" w:rsidP="00E16633">
      <w:pPr>
        <w:pStyle w:val="Textedesaisie"/>
      </w:pPr>
      <w:r w:rsidRPr="00A574DA">
        <w:t xml:space="preserve">IALA will provide guidance for </w:t>
      </w:r>
      <w:r w:rsidR="008B11FD" w:rsidRPr="00A574DA">
        <w:t>safe working best practices; however,</w:t>
      </w:r>
      <w:r w:rsidRPr="00A574DA">
        <w:t xml:space="preserve"> pre</w:t>
      </w:r>
      <w:r w:rsidR="00C86971" w:rsidRPr="00A574DA">
        <w:t xml:space="preserve">cedence </w:t>
      </w:r>
      <w:r w:rsidRPr="00A574DA">
        <w:t xml:space="preserve">will always be given to local and </w:t>
      </w:r>
      <w:r w:rsidR="00F747B1" w:rsidRPr="00A574DA">
        <w:t>n</w:t>
      </w:r>
      <w:r w:rsidRPr="00A574DA">
        <w:t>ational regulation.</w:t>
      </w:r>
    </w:p>
    <w:p w14:paraId="18A52FB7" w14:textId="77777777" w:rsidR="00F54A10" w:rsidRPr="00A574DA" w:rsidRDefault="00F54A10" w:rsidP="00E16633">
      <w:pPr>
        <w:pStyle w:val="Textedesaisie"/>
      </w:pPr>
    </w:p>
    <w:p w14:paraId="14244445" w14:textId="77777777" w:rsidR="000D5120" w:rsidRPr="00A574DA" w:rsidRDefault="000D5120" w:rsidP="0016297D">
      <w:pPr>
        <w:pStyle w:val="Heading3"/>
        <w:numPr>
          <w:ilvl w:val="2"/>
          <w:numId w:val="3"/>
        </w:numPr>
        <w:jc w:val="both"/>
        <w:rPr>
          <w:rFonts w:eastAsia="Times New Roman"/>
        </w:rPr>
      </w:pPr>
      <w:bookmarkStart w:id="31" w:name="_Toc24466863"/>
      <w:r w:rsidRPr="00A574DA">
        <w:rPr>
          <w:rFonts w:eastAsia="Times New Roman"/>
        </w:rPr>
        <w:t>Providing AtoN Services in Extreme Climates</w:t>
      </w:r>
      <w:bookmarkEnd w:id="27"/>
      <w:bookmarkEnd w:id="31"/>
      <w:r w:rsidRPr="00A574DA">
        <w:rPr>
          <w:rFonts w:eastAsia="Times New Roman"/>
        </w:rPr>
        <w:t xml:space="preserve"> </w:t>
      </w:r>
    </w:p>
    <w:p w14:paraId="4E5BB4CD" w14:textId="77777777" w:rsidR="000D5120" w:rsidRPr="00A574DA" w:rsidRDefault="000D5120" w:rsidP="00E16633">
      <w:pPr>
        <w:pStyle w:val="Textedesaisie"/>
      </w:pPr>
    </w:p>
    <w:p w14:paraId="2F33FCFB" w14:textId="77777777" w:rsidR="00CD7782" w:rsidRPr="00A574DA" w:rsidRDefault="00CD7782" w:rsidP="002B219E">
      <w:pPr>
        <w:pStyle w:val="Textedesaisie"/>
        <w:ind w:left="283"/>
        <w:rPr>
          <w:b/>
        </w:rPr>
      </w:pPr>
      <w:r w:rsidRPr="00A574DA">
        <w:rPr>
          <w:b/>
        </w:rPr>
        <w:t>Cold climates</w:t>
      </w:r>
    </w:p>
    <w:p w14:paraId="787D0139" w14:textId="77777777" w:rsidR="00CD7782" w:rsidRPr="00A574DA" w:rsidRDefault="00CD7782" w:rsidP="00CD7782">
      <w:pPr>
        <w:pStyle w:val="Textedesaisie"/>
      </w:pPr>
    </w:p>
    <w:p w14:paraId="6EA4D1F4" w14:textId="77777777" w:rsidR="008B11FD" w:rsidRPr="00A574DA" w:rsidRDefault="008B11FD" w:rsidP="00CD7782">
      <w:pPr>
        <w:pStyle w:val="Textedesaisie"/>
      </w:pPr>
      <w:r w:rsidRPr="00A574DA">
        <w:t>Maritime navigation in the Polar areas is changing, which is opening new Polar routes and increasing navigation in these area</w:t>
      </w:r>
      <w:r w:rsidR="00584EF9" w:rsidRPr="00A574DA">
        <w:t>s</w:t>
      </w:r>
      <w:r w:rsidRPr="00A574DA">
        <w:t xml:space="preserve"> during the </w:t>
      </w:r>
      <w:r w:rsidR="00584EF9" w:rsidRPr="00A574DA">
        <w:t>warmer season</w:t>
      </w:r>
      <w:r w:rsidRPr="00A574DA">
        <w:t xml:space="preserve">. In recent years, there has been an increase in vessel traffic during the summer months, including tourism, and it is proving difficult to maintain reliable systems based on traditional </w:t>
      </w:r>
      <w:r w:rsidR="00E77295" w:rsidRPr="00A574DA">
        <w:t>M</w:t>
      </w:r>
      <w:r w:rsidRPr="00A574DA">
        <w:t xml:space="preserve">arine </w:t>
      </w:r>
      <w:r w:rsidR="00E77295" w:rsidRPr="00A574DA">
        <w:t>A</w:t>
      </w:r>
      <w:r w:rsidRPr="00A574DA">
        <w:t xml:space="preserve">ids to </w:t>
      </w:r>
      <w:r w:rsidR="00E77295" w:rsidRPr="00A574DA">
        <w:t>N</w:t>
      </w:r>
      <w:r w:rsidRPr="00A574DA">
        <w:t xml:space="preserve">avigation due to the extreme distances, sea ice and environmental conditions.  </w:t>
      </w:r>
    </w:p>
    <w:p w14:paraId="44176D5C" w14:textId="77777777" w:rsidR="008B11FD" w:rsidRPr="00A574DA" w:rsidRDefault="008B11FD" w:rsidP="00CD7782">
      <w:pPr>
        <w:pStyle w:val="Textedesaisie"/>
      </w:pPr>
    </w:p>
    <w:p w14:paraId="51CB35AB" w14:textId="77777777" w:rsidR="008B11FD" w:rsidRPr="00A574DA" w:rsidRDefault="008B11FD" w:rsidP="008B11FD">
      <w:pPr>
        <w:pStyle w:val="Textedesaisie"/>
      </w:pPr>
      <w:r w:rsidRPr="00A574DA">
        <w:t>IALA will provide guidance on the provision of AtoN services in Polar areas and recognises the need for promoting cooperation, coordination and interaction among the Circum-polar Nations.</w:t>
      </w:r>
    </w:p>
    <w:p w14:paraId="7BD6B364" w14:textId="77777777" w:rsidR="00CD7782" w:rsidRPr="00A574DA" w:rsidRDefault="00CD7782" w:rsidP="00CD7782">
      <w:pPr>
        <w:pStyle w:val="Textedesaisie"/>
      </w:pPr>
    </w:p>
    <w:p w14:paraId="76ACEE19" w14:textId="77777777" w:rsidR="00CD7782" w:rsidRPr="00A574DA" w:rsidRDefault="00CD7782" w:rsidP="002B219E">
      <w:pPr>
        <w:pStyle w:val="Textedesaisie"/>
        <w:ind w:left="708"/>
        <w:rPr>
          <w:b/>
        </w:rPr>
      </w:pPr>
      <w:r w:rsidRPr="00A574DA">
        <w:rPr>
          <w:b/>
        </w:rPr>
        <w:t xml:space="preserve">Hot </w:t>
      </w:r>
      <w:r w:rsidR="008B11FD" w:rsidRPr="00A574DA">
        <w:rPr>
          <w:b/>
        </w:rPr>
        <w:t xml:space="preserve">and humid </w:t>
      </w:r>
      <w:r w:rsidRPr="00A574DA">
        <w:rPr>
          <w:b/>
        </w:rPr>
        <w:t>climates</w:t>
      </w:r>
    </w:p>
    <w:p w14:paraId="63372F23" w14:textId="77777777" w:rsidR="000D5120" w:rsidRPr="00A574DA" w:rsidRDefault="000D5120" w:rsidP="00E16633">
      <w:pPr>
        <w:pStyle w:val="Textedesaisie"/>
      </w:pPr>
    </w:p>
    <w:p w14:paraId="57184DDF" w14:textId="77777777" w:rsidR="008B11FD" w:rsidRPr="00A574DA" w:rsidRDefault="008B11FD" w:rsidP="008B11FD">
      <w:pPr>
        <w:pStyle w:val="Textedesaisie"/>
      </w:pPr>
      <w:r w:rsidRPr="00A574DA">
        <w:t>There are several regions where temperatures and humidity can rise to levels that may have a significant impact on AtoN equipment and human aspects of the provision of AtoN services. As vessel traffic density in these regions can be high and often have dangerous cargoes, e.g. LNG or Crude Oil,</w:t>
      </w:r>
      <w:r w:rsidR="00E206EF" w:rsidRPr="00A574DA">
        <w:t xml:space="preserve"> </w:t>
      </w:r>
      <w:r w:rsidRPr="00A574DA">
        <w:t>this increases the requirement for providing appropriate and reliable AtoN for this climate.</w:t>
      </w:r>
    </w:p>
    <w:p w14:paraId="5A703D06" w14:textId="77777777" w:rsidR="008B11FD" w:rsidRPr="00A574DA" w:rsidRDefault="008B11FD" w:rsidP="008B11FD">
      <w:pPr>
        <w:pStyle w:val="Textedesaisie"/>
      </w:pPr>
    </w:p>
    <w:p w14:paraId="1EE2074B" w14:textId="77777777" w:rsidR="008B11FD" w:rsidRPr="00A574DA" w:rsidRDefault="008B11FD" w:rsidP="008B11FD">
      <w:pPr>
        <w:pStyle w:val="Textedesaisie"/>
      </w:pPr>
      <w:r w:rsidRPr="00A574DA">
        <w:t>IALA will provide guidance on the unique issues arising when providing AtoN in hot climate regions.</w:t>
      </w:r>
    </w:p>
    <w:p w14:paraId="603E823D" w14:textId="77777777" w:rsidR="008B11FD" w:rsidRPr="00A574DA" w:rsidRDefault="008B11FD" w:rsidP="00E16633">
      <w:pPr>
        <w:pStyle w:val="Textedesaisie"/>
      </w:pPr>
    </w:p>
    <w:p w14:paraId="59174EA0" w14:textId="77777777" w:rsidR="000D5120" w:rsidRPr="00A574DA" w:rsidRDefault="000D5120" w:rsidP="0016297D">
      <w:pPr>
        <w:pStyle w:val="Heading3"/>
        <w:numPr>
          <w:ilvl w:val="2"/>
          <w:numId w:val="3"/>
        </w:numPr>
        <w:jc w:val="both"/>
      </w:pPr>
      <w:bookmarkStart w:id="32" w:name="_Toc445900746"/>
      <w:bookmarkStart w:id="33" w:name="_Toc24466864"/>
      <w:r w:rsidRPr="00A574DA">
        <w:t>Sustainability in AtoN provision.</w:t>
      </w:r>
      <w:bookmarkEnd w:id="32"/>
      <w:bookmarkEnd w:id="33"/>
    </w:p>
    <w:p w14:paraId="6E30429D" w14:textId="77777777" w:rsidR="008C3CD9" w:rsidRPr="00A574DA" w:rsidRDefault="008C3CD9" w:rsidP="008B11FD">
      <w:pPr>
        <w:pStyle w:val="Textedesaisie"/>
        <w:rPr>
          <w:highlight w:val="yellow"/>
        </w:rPr>
      </w:pPr>
    </w:p>
    <w:p w14:paraId="4C786FDB" w14:textId="77777777" w:rsidR="008C3CD9" w:rsidRPr="00A574DA" w:rsidRDefault="008C3CD9" w:rsidP="008C3CD9">
      <w:pPr>
        <w:pStyle w:val="Textedesaisie"/>
      </w:pPr>
      <w:r w:rsidRPr="00A574DA">
        <w:t xml:space="preserve">Sustainability is a core area of interest for IALA and emphasis will be placed on environmental responsibility in </w:t>
      </w:r>
      <w:r w:rsidR="00E77295" w:rsidRPr="00A574DA">
        <w:t>M</w:t>
      </w:r>
      <w:r w:rsidRPr="00A574DA">
        <w:t xml:space="preserve">arine </w:t>
      </w:r>
      <w:r w:rsidR="00E77295" w:rsidRPr="00A574DA">
        <w:t>A</w:t>
      </w:r>
      <w:r w:rsidRPr="00A574DA">
        <w:t xml:space="preserve">ids to </w:t>
      </w:r>
      <w:r w:rsidR="00E77295" w:rsidRPr="00A574DA">
        <w:t>N</w:t>
      </w:r>
      <w:r w:rsidRPr="00A574DA">
        <w:t>avigation provision and in support of the UN Sustainable Development Goals.</w:t>
      </w:r>
    </w:p>
    <w:p w14:paraId="4367F0E9" w14:textId="77777777" w:rsidR="008C3CD9" w:rsidRPr="00A574DA" w:rsidRDefault="008C3CD9" w:rsidP="008C3CD9">
      <w:pPr>
        <w:pStyle w:val="Textedesaisie"/>
      </w:pPr>
    </w:p>
    <w:p w14:paraId="0591F802" w14:textId="77777777" w:rsidR="008C3CD9" w:rsidRPr="00A574DA" w:rsidRDefault="008C3CD9" w:rsidP="008C3CD9">
      <w:pPr>
        <w:pStyle w:val="Textedesaisie"/>
      </w:pPr>
      <w:r w:rsidRPr="00A574DA">
        <w:t>There will be a continued emphasis on sustainable power sources, including renewable energy and newly-emerging power storage systems and safe disposal of consumables related to marine AtoN power systems.</w:t>
      </w:r>
    </w:p>
    <w:p w14:paraId="4BE424A4" w14:textId="77777777" w:rsidR="008C3CD9" w:rsidRPr="00A574DA" w:rsidRDefault="008C3CD9" w:rsidP="008C3CD9">
      <w:pPr>
        <w:pStyle w:val="Textedesaisie"/>
      </w:pPr>
      <w:r w:rsidRPr="00A574DA">
        <w:lastRenderedPageBreak/>
        <w:t>IALA will provide guidance on the provision of environmental responsibility, the support of the UN Sustainable Development Goals, and safe disposal of consumables.</w:t>
      </w:r>
    </w:p>
    <w:p w14:paraId="0A5E7F19" w14:textId="77777777" w:rsidR="00C46A27" w:rsidRPr="00A574DA" w:rsidRDefault="00C46A27" w:rsidP="00E16633">
      <w:pPr>
        <w:pStyle w:val="Textedesaisie"/>
      </w:pPr>
    </w:p>
    <w:p w14:paraId="663E9B8D" w14:textId="77777777" w:rsidR="005D2726" w:rsidRPr="00A574DA" w:rsidRDefault="005D2726" w:rsidP="009954E1">
      <w:pPr>
        <w:pStyle w:val="Heading3"/>
        <w:numPr>
          <w:ilvl w:val="2"/>
          <w:numId w:val="3"/>
        </w:numPr>
        <w:jc w:val="both"/>
      </w:pPr>
      <w:bookmarkStart w:id="34" w:name="_Toc510174514"/>
      <w:bookmarkStart w:id="35" w:name="_Toc24466865"/>
      <w:r w:rsidRPr="00A574DA">
        <w:t>Delivery of maritime information via smart buoys and AIS-VDES base stations</w:t>
      </w:r>
      <w:bookmarkEnd w:id="34"/>
      <w:bookmarkEnd w:id="35"/>
    </w:p>
    <w:p w14:paraId="0AE25647" w14:textId="77777777" w:rsidR="005D2726" w:rsidRPr="00A574DA" w:rsidRDefault="005D2726" w:rsidP="005D2726">
      <w:pPr>
        <w:pStyle w:val="Heading3"/>
        <w:numPr>
          <w:ilvl w:val="0"/>
          <w:numId w:val="0"/>
        </w:numPr>
        <w:ind w:left="283"/>
        <w:jc w:val="both"/>
        <w:rPr>
          <w:rFonts w:asciiTheme="minorHAnsi" w:eastAsiaTheme="minorHAnsi" w:hAnsiTheme="minorHAnsi" w:cstheme="minorBidi"/>
          <w:b w:val="0"/>
          <w:bCs w:val="0"/>
          <w:color w:val="000000" w:themeColor="text1"/>
        </w:rPr>
      </w:pPr>
    </w:p>
    <w:p w14:paraId="2814A468" w14:textId="77777777" w:rsidR="005D2726" w:rsidRPr="00A574DA" w:rsidRDefault="005D2726" w:rsidP="009954E1">
      <w:pPr>
        <w:pStyle w:val="Textedesaisie"/>
      </w:pPr>
      <w:r w:rsidRPr="00A574DA">
        <w:t>The provision of real-time, or near real-time, weather and tidal data assists navigators in coastal and harbour passage</w:t>
      </w:r>
      <w:r w:rsidR="00E60CF9" w:rsidRPr="00A574DA">
        <w:t>.</w:t>
      </w:r>
      <w:r w:rsidRPr="00A574DA">
        <w:t xml:space="preserve"> </w:t>
      </w:r>
      <w:r w:rsidR="00E77295" w:rsidRPr="00A574DA">
        <w:t>M</w:t>
      </w:r>
      <w:r w:rsidR="002F2F17" w:rsidRPr="00A574DA">
        <w:t xml:space="preserve">arine </w:t>
      </w:r>
      <w:r w:rsidR="00E77295" w:rsidRPr="00A574DA">
        <w:t>A</w:t>
      </w:r>
      <w:r w:rsidRPr="00A574DA">
        <w:t xml:space="preserve">ids to </w:t>
      </w:r>
      <w:r w:rsidR="00E77295" w:rsidRPr="00A574DA">
        <w:t>N</w:t>
      </w:r>
      <w:r w:rsidRPr="00A574DA">
        <w:t>avigation can be the sensor platforms for this service and may broadcast directly</w:t>
      </w:r>
      <w:r w:rsidR="00E60CF9" w:rsidRPr="00A574DA">
        <w:t xml:space="preserve"> to the end users</w:t>
      </w:r>
      <w:r w:rsidRPr="00A574DA">
        <w:t xml:space="preserve">. </w:t>
      </w:r>
    </w:p>
    <w:p w14:paraId="3AF3EF9D" w14:textId="77777777" w:rsidR="005D2726" w:rsidRPr="00A574DA" w:rsidRDefault="005D2726" w:rsidP="009954E1">
      <w:pPr>
        <w:pStyle w:val="Textedesaisie"/>
      </w:pPr>
    </w:p>
    <w:p w14:paraId="3B3C3EF7" w14:textId="77777777" w:rsidR="005D2726" w:rsidRPr="00A574DA" w:rsidRDefault="005D2726" w:rsidP="009954E1">
      <w:pPr>
        <w:pStyle w:val="Textedesaisie"/>
      </w:pPr>
      <w:r w:rsidRPr="00A574DA">
        <w:t>For some classes of user</w:t>
      </w:r>
      <w:r w:rsidR="002F2F17" w:rsidRPr="00A574DA">
        <w:t>s,</w:t>
      </w:r>
      <w:r w:rsidRPr="00A574DA">
        <w:t xml:space="preserve"> information may be broadcast on cellular telephone channels.</w:t>
      </w:r>
    </w:p>
    <w:p w14:paraId="114856E9" w14:textId="77777777" w:rsidR="005D2726" w:rsidRPr="00A574DA" w:rsidRDefault="005D2726" w:rsidP="009954E1">
      <w:pPr>
        <w:pStyle w:val="Textedesaisie"/>
      </w:pPr>
    </w:p>
    <w:p w14:paraId="1F3ADF92" w14:textId="77777777" w:rsidR="005D2726" w:rsidRPr="00A574DA" w:rsidRDefault="005D2726" w:rsidP="009954E1">
      <w:pPr>
        <w:pStyle w:val="Textedesaisie"/>
      </w:pPr>
      <w:r w:rsidRPr="00A574DA">
        <w:t xml:space="preserve">IALA will provide guidance on the implementation of these services. </w:t>
      </w:r>
    </w:p>
    <w:p w14:paraId="309F9CFC" w14:textId="77777777" w:rsidR="00046E33" w:rsidRPr="00A574DA" w:rsidRDefault="00046E33" w:rsidP="00E16633">
      <w:pPr>
        <w:pStyle w:val="Textedesaisie"/>
      </w:pPr>
    </w:p>
    <w:p w14:paraId="76564B2E" w14:textId="77777777" w:rsidR="000D5120" w:rsidRPr="00A574DA" w:rsidRDefault="002C1095" w:rsidP="0016297D">
      <w:pPr>
        <w:pStyle w:val="Heading3"/>
        <w:numPr>
          <w:ilvl w:val="2"/>
          <w:numId w:val="3"/>
        </w:numPr>
        <w:jc w:val="both"/>
        <w:rPr>
          <w:rFonts w:eastAsia="Times New Roman"/>
        </w:rPr>
      </w:pPr>
      <w:bookmarkStart w:id="36" w:name="_Toc441755685"/>
      <w:bookmarkStart w:id="37" w:name="_Toc445900749"/>
      <w:bookmarkStart w:id="38" w:name="_Toc24466866"/>
      <w:r w:rsidRPr="00A574DA">
        <w:rPr>
          <w:rFonts w:eastAsia="Times New Roman"/>
        </w:rPr>
        <w:t>Heritage</w:t>
      </w:r>
      <w:bookmarkEnd w:id="36"/>
      <w:bookmarkEnd w:id="37"/>
      <w:bookmarkEnd w:id="38"/>
    </w:p>
    <w:p w14:paraId="678F2988" w14:textId="77777777" w:rsidR="000D5120" w:rsidRPr="00A574DA" w:rsidRDefault="000D5120" w:rsidP="007D3432">
      <w:pPr>
        <w:jc w:val="both"/>
      </w:pPr>
    </w:p>
    <w:p w14:paraId="7A393020" w14:textId="77777777" w:rsidR="000D4715" w:rsidRPr="00A574DA" w:rsidRDefault="000D4715" w:rsidP="000D4715">
      <w:pPr>
        <w:pStyle w:val="Textedesaisie"/>
      </w:pPr>
      <w:r w:rsidRPr="00A574DA">
        <w:t xml:space="preserve">Marine </w:t>
      </w:r>
      <w:r w:rsidR="00E77295" w:rsidRPr="00A574DA">
        <w:t>A</w:t>
      </w:r>
      <w:r w:rsidRPr="00A574DA">
        <w:t xml:space="preserve">ids to </w:t>
      </w:r>
      <w:r w:rsidR="00E77295" w:rsidRPr="00A574DA">
        <w:t>N</w:t>
      </w:r>
      <w:r w:rsidRPr="00A574DA">
        <w:t xml:space="preserve">avigation have a valued heritage and the history of lighthouses has an attraction for many outside the world of aids to navigation service providers and users. </w:t>
      </w:r>
    </w:p>
    <w:p w14:paraId="7EF84723" w14:textId="77777777" w:rsidR="000D4715" w:rsidRPr="00A574DA" w:rsidRDefault="000D4715" w:rsidP="000D4715">
      <w:pPr>
        <w:pStyle w:val="Textedesaisie"/>
      </w:pPr>
    </w:p>
    <w:p w14:paraId="15CE1250" w14:textId="77777777" w:rsidR="000D4715" w:rsidRPr="00A574DA" w:rsidRDefault="000D4715" w:rsidP="000D4715">
      <w:pPr>
        <w:pStyle w:val="Textedesaisie"/>
      </w:pPr>
      <w:r w:rsidRPr="00A574DA">
        <w:t>In many littoral countries</w:t>
      </w:r>
      <w:r w:rsidR="00E206EF" w:rsidRPr="00A574DA">
        <w:t>,</w:t>
      </w:r>
      <w:r w:rsidRPr="00A574DA">
        <w:t xml:space="preserve"> lighthouses and similar aids to navigation and artefacts and publications associated with them form an important part of the national heritage and are being recorded and preserved for future generations.</w:t>
      </w:r>
    </w:p>
    <w:p w14:paraId="1DA13FA3" w14:textId="77777777" w:rsidR="000D4715" w:rsidRPr="00A574DA" w:rsidRDefault="000D4715" w:rsidP="000D4715">
      <w:pPr>
        <w:pStyle w:val="Textedesaisie"/>
      </w:pPr>
    </w:p>
    <w:p w14:paraId="4E130903" w14:textId="77777777" w:rsidR="000D4715" w:rsidRPr="00A574DA" w:rsidRDefault="000D4715" w:rsidP="000D4715">
      <w:pPr>
        <w:pStyle w:val="Textedesaisie"/>
      </w:pPr>
      <w:r w:rsidRPr="00A574DA">
        <w:t xml:space="preserve">When heritage structures continue to be used as aids to navigation, the generation of guidance to advise on their maintenance and correct preservation will remain part of IALA’s work. </w:t>
      </w:r>
    </w:p>
    <w:p w14:paraId="4B4D85CA" w14:textId="77777777" w:rsidR="000D4715" w:rsidRPr="00A574DA" w:rsidRDefault="000D4715" w:rsidP="00E16633">
      <w:pPr>
        <w:pStyle w:val="Textedesaisie"/>
      </w:pPr>
    </w:p>
    <w:p w14:paraId="78127E15" w14:textId="77777777" w:rsidR="000D4715" w:rsidRPr="00A574DA" w:rsidRDefault="000D4715" w:rsidP="00E16633">
      <w:pPr>
        <w:pStyle w:val="Textedesaisie"/>
      </w:pPr>
      <w:r w:rsidRPr="00A574DA">
        <w:t xml:space="preserve">To support the preservation and maintenance of lighthouses of heritage interest, and to consider the preservation of artefacts and documents, the IALA Heritage Forum will meet as Working Group 4 within the Engineering and Sustainability Committee. The group will provide an opportunity for the exchange of information and experience in this maintenance and preservation work and to promote an active approach to heritage management. It will be open to IALA members and to interested non-members by approval of the Secretariat. </w:t>
      </w:r>
    </w:p>
    <w:p w14:paraId="787BD473" w14:textId="77777777" w:rsidR="00B63F0B" w:rsidRPr="00A574DA" w:rsidRDefault="00B63F0B" w:rsidP="00E16633">
      <w:pPr>
        <w:pStyle w:val="Textedesaisie"/>
      </w:pPr>
    </w:p>
    <w:p w14:paraId="4192447A" w14:textId="77777777" w:rsidR="00B9447E" w:rsidRPr="00A574DA" w:rsidRDefault="001962C1" w:rsidP="00E911F8">
      <w:pPr>
        <w:pStyle w:val="Heading3"/>
        <w:numPr>
          <w:ilvl w:val="2"/>
          <w:numId w:val="3"/>
        </w:numPr>
        <w:jc w:val="both"/>
        <w:rPr>
          <w:rFonts w:eastAsia="Times New Roman"/>
        </w:rPr>
      </w:pPr>
      <w:bookmarkStart w:id="39" w:name="_Toc24466867"/>
      <w:r w:rsidRPr="00A574DA">
        <w:rPr>
          <w:rFonts w:eastAsia="Times New Roman"/>
        </w:rPr>
        <w:t>Impact of autonomous vessels</w:t>
      </w:r>
      <w:r w:rsidR="00B63F0B" w:rsidRPr="00A574DA">
        <w:rPr>
          <w:rFonts w:eastAsia="Times New Roman"/>
        </w:rPr>
        <w:t xml:space="preserve"> on AtoN infrastructure</w:t>
      </w:r>
      <w:bookmarkEnd w:id="39"/>
    </w:p>
    <w:p w14:paraId="2359CA2C" w14:textId="77777777" w:rsidR="00826278" w:rsidRPr="00A574DA" w:rsidRDefault="00826278" w:rsidP="002B219E"/>
    <w:p w14:paraId="46ADC942" w14:textId="77777777" w:rsidR="00B63F0B" w:rsidRPr="00A574DA" w:rsidRDefault="00826278" w:rsidP="005D5B94">
      <w:pPr>
        <w:pStyle w:val="Textedesaisie"/>
      </w:pPr>
      <w:r w:rsidRPr="00A574DA">
        <w:t>In future</w:t>
      </w:r>
      <w:r w:rsidR="00EC48EB" w:rsidRPr="00A574DA">
        <w:t>,</w:t>
      </w:r>
      <w:r w:rsidRPr="00A574DA">
        <w:t xml:space="preserve"> </w:t>
      </w:r>
      <w:r w:rsidR="00954057" w:rsidRPr="00A574DA">
        <w:t xml:space="preserve">new </w:t>
      </w:r>
      <w:r w:rsidR="007647CE" w:rsidRPr="00A574DA">
        <w:t xml:space="preserve">AtoN </w:t>
      </w:r>
      <w:r w:rsidRPr="00A574DA">
        <w:t xml:space="preserve">services may be needed for </w:t>
      </w:r>
      <w:r w:rsidR="00EC48EB" w:rsidRPr="00A574DA">
        <w:t>MASS (Maritime Autonomous Surface Ships)</w:t>
      </w:r>
      <w:r w:rsidR="007647CE" w:rsidRPr="00A574DA">
        <w:t xml:space="preserve"> as well </w:t>
      </w:r>
      <w:r w:rsidRPr="00A574DA">
        <w:t xml:space="preserve">as for </w:t>
      </w:r>
      <w:r w:rsidR="007647CE" w:rsidRPr="00A574DA">
        <w:t xml:space="preserve">traditionally crewed ships. </w:t>
      </w:r>
      <w:r w:rsidRPr="00A574DA">
        <w:t>N</w:t>
      </w:r>
      <w:r w:rsidR="007647CE" w:rsidRPr="00A574DA">
        <w:t xml:space="preserve">ew </w:t>
      </w:r>
      <w:r w:rsidRPr="00A574DA">
        <w:t xml:space="preserve">requirements </w:t>
      </w:r>
      <w:r w:rsidR="007647CE" w:rsidRPr="00A574DA">
        <w:t xml:space="preserve">for availability, redundancy and continuity </w:t>
      </w:r>
      <w:r w:rsidRPr="00A574DA">
        <w:t>may be needed</w:t>
      </w:r>
      <w:r w:rsidR="007647CE" w:rsidRPr="00A574DA">
        <w:t>.</w:t>
      </w:r>
    </w:p>
    <w:p w14:paraId="140EC990" w14:textId="77777777" w:rsidR="00B63F0B" w:rsidRPr="00A574DA" w:rsidRDefault="00B63F0B" w:rsidP="005D5B94">
      <w:pPr>
        <w:pStyle w:val="Textedesaisie"/>
      </w:pPr>
    </w:p>
    <w:p w14:paraId="165751F6" w14:textId="77777777" w:rsidR="005D5B94" w:rsidRPr="00A574DA" w:rsidRDefault="005D5B94" w:rsidP="005D5B94">
      <w:pPr>
        <w:pStyle w:val="Textedesaisie"/>
      </w:pPr>
      <w:r w:rsidRPr="00A574DA">
        <w:t xml:space="preserve">IALA will monitor </w:t>
      </w:r>
      <w:r w:rsidR="00B63F0B" w:rsidRPr="00A574DA">
        <w:t xml:space="preserve">the </w:t>
      </w:r>
      <w:r w:rsidRPr="00A574DA">
        <w:t xml:space="preserve">development of </w:t>
      </w:r>
      <w:r w:rsidR="00954057" w:rsidRPr="00A574DA">
        <w:t>MASS</w:t>
      </w:r>
      <w:r w:rsidRPr="00A574DA">
        <w:t xml:space="preserve"> navigation technology and performance</w:t>
      </w:r>
      <w:r w:rsidR="00826278" w:rsidRPr="00A574DA">
        <w:t>,</w:t>
      </w:r>
      <w:r w:rsidRPr="00A574DA">
        <w:t xml:space="preserve"> </w:t>
      </w:r>
      <w:r w:rsidR="00826278" w:rsidRPr="00A574DA">
        <w:t>determine what AtoN services should be provided from shore and develop appropriate guidance</w:t>
      </w:r>
      <w:r w:rsidRPr="00A574DA">
        <w:t>.</w:t>
      </w:r>
    </w:p>
    <w:p w14:paraId="2EF00A22" w14:textId="77777777" w:rsidR="001962C1" w:rsidRPr="00A574DA" w:rsidRDefault="001962C1" w:rsidP="005D5B94">
      <w:pPr>
        <w:pStyle w:val="Textedesaisie"/>
      </w:pPr>
    </w:p>
    <w:p w14:paraId="49C183EE" w14:textId="77777777" w:rsidR="001962C1" w:rsidRPr="00A574DA" w:rsidRDefault="001962C1" w:rsidP="001962C1">
      <w:pPr>
        <w:pStyle w:val="Textedesaisie"/>
      </w:pPr>
      <w:r w:rsidRPr="00A574DA">
        <w:t>The IMO preliminary definition of Maritime Autonomous Surface Ships (MASS) is as follows:</w:t>
      </w:r>
    </w:p>
    <w:p w14:paraId="1FEF298A" w14:textId="77777777" w:rsidR="001962C1" w:rsidRPr="00A574DA" w:rsidRDefault="001962C1" w:rsidP="001962C1">
      <w:pPr>
        <w:pStyle w:val="Textedesaisie"/>
      </w:pPr>
    </w:p>
    <w:p w14:paraId="35195213" w14:textId="77777777" w:rsidR="001962C1" w:rsidRPr="00A574DA" w:rsidRDefault="001962C1" w:rsidP="001962C1">
      <w:pPr>
        <w:pStyle w:val="Textedesaisie"/>
      </w:pPr>
      <w:r w:rsidRPr="00A574DA">
        <w:t>“For the purpose of the regulatory scoping exercise, Maritime Autonomous Surface Ship (MASS) is defined as a ship which, to a varying degree, can operate independent of human interaction.</w:t>
      </w:r>
    </w:p>
    <w:p w14:paraId="276E6C8F" w14:textId="77777777" w:rsidR="001962C1" w:rsidRPr="00A574DA" w:rsidRDefault="001962C1" w:rsidP="001962C1">
      <w:pPr>
        <w:pStyle w:val="Textedesaisie"/>
      </w:pPr>
    </w:p>
    <w:p w14:paraId="524772A1" w14:textId="77777777" w:rsidR="001962C1" w:rsidRPr="00A574DA" w:rsidRDefault="001962C1" w:rsidP="001962C1">
      <w:pPr>
        <w:pStyle w:val="Textedesaisie"/>
      </w:pPr>
      <w:r w:rsidRPr="00A574DA">
        <w:t>To facilitate the process of the regulatory scoping exercise, the degrees of autonomy are organized as follows:</w:t>
      </w:r>
    </w:p>
    <w:p w14:paraId="1A056BAC" w14:textId="77777777" w:rsidR="00584EF9" w:rsidRPr="00A574DA" w:rsidRDefault="00584EF9" w:rsidP="001962C1">
      <w:pPr>
        <w:pStyle w:val="Textedesaisie"/>
      </w:pPr>
    </w:p>
    <w:p w14:paraId="5D006F83" w14:textId="77777777" w:rsidR="00E77295" w:rsidRPr="00A574DA" w:rsidRDefault="001962C1" w:rsidP="00E77295">
      <w:pPr>
        <w:pStyle w:val="Textedesaisie"/>
        <w:numPr>
          <w:ilvl w:val="0"/>
          <w:numId w:val="43"/>
        </w:numPr>
      </w:pPr>
      <w:r w:rsidRPr="00A574DA">
        <w:t>Ship with automated processes and decision support: Seafarers are on board to operate and control shipboard systems and functions. Some operations may be automated</w:t>
      </w:r>
      <w:r w:rsidR="00E77295" w:rsidRPr="00A574DA">
        <w:t>;</w:t>
      </w:r>
    </w:p>
    <w:p w14:paraId="74C2E01C" w14:textId="77777777" w:rsidR="00E77295" w:rsidRPr="00A574DA" w:rsidRDefault="00E77295" w:rsidP="00E77295">
      <w:pPr>
        <w:pStyle w:val="Textedesaisie"/>
        <w:ind w:left="720"/>
      </w:pPr>
    </w:p>
    <w:p w14:paraId="731C851C" w14:textId="77777777" w:rsidR="00E77295" w:rsidRPr="00A574DA" w:rsidRDefault="001962C1" w:rsidP="001962C1">
      <w:pPr>
        <w:pStyle w:val="Textedesaisie"/>
        <w:numPr>
          <w:ilvl w:val="0"/>
          <w:numId w:val="43"/>
        </w:numPr>
      </w:pPr>
      <w:r w:rsidRPr="00A574DA">
        <w:t>Remotely controlled ship with seafarers on board: The ship is controlled and operated from another location, but seafarers are on board</w:t>
      </w:r>
      <w:r w:rsidR="00E77295" w:rsidRPr="00A574DA">
        <w:t>;</w:t>
      </w:r>
    </w:p>
    <w:p w14:paraId="282B7597" w14:textId="77777777" w:rsidR="00E77295" w:rsidRPr="00A574DA" w:rsidRDefault="00E77295" w:rsidP="00E77295">
      <w:pPr>
        <w:pStyle w:val="Textedesaisie"/>
      </w:pPr>
    </w:p>
    <w:p w14:paraId="264AE36B" w14:textId="77777777" w:rsidR="00E77295" w:rsidRPr="00A574DA" w:rsidRDefault="001962C1" w:rsidP="001962C1">
      <w:pPr>
        <w:pStyle w:val="Textedesaisie"/>
        <w:numPr>
          <w:ilvl w:val="0"/>
          <w:numId w:val="43"/>
        </w:numPr>
      </w:pPr>
      <w:r w:rsidRPr="00A574DA">
        <w:t>Remotely controlled ship without seafarers on board: The ship is controlled and operated from another location. There are no seafarers on board</w:t>
      </w:r>
      <w:r w:rsidR="00E77295" w:rsidRPr="00A574DA">
        <w:t>; and</w:t>
      </w:r>
    </w:p>
    <w:p w14:paraId="2203573D" w14:textId="77777777" w:rsidR="00E77295" w:rsidRPr="00A574DA" w:rsidRDefault="00E77295" w:rsidP="00E77295">
      <w:pPr>
        <w:pStyle w:val="Textedesaisie"/>
      </w:pPr>
    </w:p>
    <w:p w14:paraId="7536910E" w14:textId="77777777" w:rsidR="001962C1" w:rsidRPr="00A574DA" w:rsidRDefault="001962C1" w:rsidP="001962C1">
      <w:pPr>
        <w:pStyle w:val="Textedesaisie"/>
        <w:numPr>
          <w:ilvl w:val="0"/>
          <w:numId w:val="43"/>
        </w:numPr>
      </w:pPr>
      <w:r w:rsidRPr="00A574DA">
        <w:t>Fully autonomous ship: The operating system of the ship is able to make decisions and determine actions by itself.”</w:t>
      </w:r>
    </w:p>
    <w:p w14:paraId="4967B461" w14:textId="77777777" w:rsidR="00CF44CB" w:rsidRPr="00A574DA" w:rsidRDefault="00CF44CB" w:rsidP="00CF44CB">
      <w:pPr>
        <w:pStyle w:val="Textedesaisie"/>
      </w:pPr>
    </w:p>
    <w:p w14:paraId="2A7FD577" w14:textId="77777777" w:rsidR="00CF44CB" w:rsidRPr="00A574DA" w:rsidRDefault="00CF44CB" w:rsidP="00CF44CB">
      <w:pPr>
        <w:pStyle w:val="Textedesaisie"/>
      </w:pPr>
      <w:r w:rsidRPr="00A574DA">
        <w:t xml:space="preserve">At present it seems likely that an important service that will be required by </w:t>
      </w:r>
      <w:r w:rsidR="00954057" w:rsidRPr="00A574DA">
        <w:t>MASS</w:t>
      </w:r>
      <w:r w:rsidRPr="00A574DA">
        <w:t xml:space="preserve"> will be a resilient positioning service. Terrestrial positioning services may be required in some areas to achieve the resilience necessary.</w:t>
      </w:r>
    </w:p>
    <w:p w14:paraId="052D031C" w14:textId="77777777" w:rsidR="00CF44CB" w:rsidRPr="00A574DA" w:rsidRDefault="00CF44CB" w:rsidP="00CF44CB">
      <w:pPr>
        <w:pStyle w:val="Textedesaisie"/>
      </w:pPr>
    </w:p>
    <w:p w14:paraId="2ADD0A96" w14:textId="77777777" w:rsidR="00CF44CB" w:rsidRPr="00A574DA" w:rsidRDefault="00CF44CB" w:rsidP="00CF44CB">
      <w:pPr>
        <w:pStyle w:val="Textedesaisie"/>
      </w:pPr>
      <w:r w:rsidRPr="00A574DA">
        <w:t xml:space="preserve">So called “smart buoys” and AIS </w:t>
      </w:r>
      <w:r w:rsidR="00E77295" w:rsidRPr="00A574DA">
        <w:t>Application Specific Messages (</w:t>
      </w:r>
      <w:r w:rsidRPr="00A574DA">
        <w:t>ASM</w:t>
      </w:r>
      <w:r w:rsidR="00E77295" w:rsidRPr="00A574DA">
        <w:t>) m</w:t>
      </w:r>
      <w:r w:rsidRPr="00A574DA">
        <w:t xml:space="preserve">ight also contribute by providing real-time weather and tidal information in digital format direct to </w:t>
      </w:r>
      <w:r w:rsidR="00954057" w:rsidRPr="00A574DA">
        <w:t>MASS</w:t>
      </w:r>
      <w:r w:rsidRPr="00A574DA">
        <w:t>.</w:t>
      </w:r>
    </w:p>
    <w:p w14:paraId="7CEBE5EB" w14:textId="77777777" w:rsidR="00CF44CB" w:rsidRPr="00A574DA" w:rsidRDefault="00CF44CB" w:rsidP="00CF44CB">
      <w:pPr>
        <w:pStyle w:val="Textedesaisie"/>
      </w:pPr>
    </w:p>
    <w:p w14:paraId="00E068E1" w14:textId="77777777" w:rsidR="00CF44CB" w:rsidRPr="00A574DA" w:rsidRDefault="00CF44CB" w:rsidP="00CF44CB">
      <w:pPr>
        <w:pStyle w:val="Textedesaisie"/>
      </w:pPr>
      <w:r w:rsidRPr="00A574DA">
        <w:t xml:space="preserve">Where VDES or AIS base station networks are implemented they may provide the necessary secure coastal connectivity for automatic reporting by </w:t>
      </w:r>
      <w:r w:rsidR="00954057" w:rsidRPr="00A574DA">
        <w:t>MASS</w:t>
      </w:r>
      <w:r w:rsidRPr="00A574DA">
        <w:t xml:space="preserve"> to shore authorities </w:t>
      </w:r>
      <w:r w:rsidR="00584EF9" w:rsidRPr="00A574DA">
        <w:t>and</w:t>
      </w:r>
      <w:r w:rsidRPr="00A574DA">
        <w:t xml:space="preserve"> VTS. VDES could also provide a satellite tracking capability for shore authorities</w:t>
      </w:r>
      <w:r w:rsidR="00584EF9" w:rsidRPr="00A574DA">
        <w:t xml:space="preserve"> and VTS</w:t>
      </w:r>
      <w:r w:rsidRPr="00A574DA">
        <w:t xml:space="preserve">. </w:t>
      </w:r>
    </w:p>
    <w:p w14:paraId="3C2420A2" w14:textId="77777777" w:rsidR="00CF44CB" w:rsidRPr="00A574DA" w:rsidRDefault="00CF44CB" w:rsidP="00CF44CB">
      <w:pPr>
        <w:pStyle w:val="Textedesaisie"/>
      </w:pPr>
    </w:p>
    <w:p w14:paraId="5104B6BA" w14:textId="77777777" w:rsidR="00CF44CB" w:rsidRPr="00A574DA" w:rsidRDefault="00CF44CB" w:rsidP="009954E1">
      <w:pPr>
        <w:pStyle w:val="Heading3"/>
        <w:numPr>
          <w:ilvl w:val="2"/>
          <w:numId w:val="3"/>
        </w:numPr>
        <w:jc w:val="both"/>
        <w:rPr>
          <w:rFonts w:eastAsia="Times New Roman"/>
        </w:rPr>
      </w:pPr>
      <w:bookmarkStart w:id="40" w:name="_Toc510174518"/>
      <w:bookmarkStart w:id="41" w:name="_Toc24466868"/>
      <w:r w:rsidRPr="00A574DA">
        <w:rPr>
          <w:rFonts w:eastAsia="Times New Roman"/>
        </w:rPr>
        <w:t>Port Operations</w:t>
      </w:r>
      <w:bookmarkEnd w:id="40"/>
      <w:bookmarkEnd w:id="41"/>
    </w:p>
    <w:p w14:paraId="3CE2D4A3" w14:textId="77777777" w:rsidR="00CF44CB" w:rsidRPr="00A574DA" w:rsidRDefault="00CF44CB" w:rsidP="00CF44CB">
      <w:pPr>
        <w:pStyle w:val="Textedesaisie"/>
      </w:pPr>
    </w:p>
    <w:p w14:paraId="65044D99" w14:textId="77777777" w:rsidR="00CF44CB" w:rsidRPr="00A574DA" w:rsidRDefault="00CF44CB" w:rsidP="00CF44CB">
      <w:pPr>
        <w:pStyle w:val="Textedesaisie"/>
      </w:pPr>
      <w:r w:rsidRPr="00A574DA">
        <w:t>The coordination of port operations, such as berthing of vessels and loading and unloading, including techniques such as port collaborative decision making (Port CDM) is not considered to be within the scope of IALA’s work.</w:t>
      </w:r>
    </w:p>
    <w:p w14:paraId="7121E55C" w14:textId="77777777" w:rsidR="00CF44CB" w:rsidRPr="00A574DA" w:rsidRDefault="00CF44CB" w:rsidP="00CF44CB">
      <w:pPr>
        <w:pStyle w:val="Textedesaisie"/>
      </w:pPr>
    </w:p>
    <w:p w14:paraId="3C68E126" w14:textId="77777777" w:rsidR="00CF44CB" w:rsidRPr="00A574DA" w:rsidRDefault="00CF44CB" w:rsidP="00CF44CB">
      <w:pPr>
        <w:pStyle w:val="Textedesaisie"/>
      </w:pPr>
      <w:r w:rsidRPr="00A574DA">
        <w:t>Where a digital message for such activity flows through a VTS, IALA may allocate an S-200 code if it considers this desirable.</w:t>
      </w:r>
    </w:p>
    <w:p w14:paraId="1E9249D8" w14:textId="77777777" w:rsidR="00CF44CB" w:rsidRPr="00A574DA" w:rsidRDefault="00CF44CB" w:rsidP="00CF44CB">
      <w:pPr>
        <w:pStyle w:val="Textedesaisie"/>
      </w:pPr>
    </w:p>
    <w:p w14:paraId="6D27B18B" w14:textId="77777777" w:rsidR="00CF44CB" w:rsidRPr="00A574DA" w:rsidRDefault="00CF44CB" w:rsidP="00CF44CB">
      <w:pPr>
        <w:pStyle w:val="Textedesaisie"/>
      </w:pPr>
      <w:r w:rsidRPr="00A574DA">
        <w:t>As a general rule, IALA’s role in assisting safe navigation ceases when a vessel is safely alongside.</w:t>
      </w:r>
    </w:p>
    <w:p w14:paraId="26D305AD" w14:textId="77777777" w:rsidR="00B02543" w:rsidRPr="00A574DA" w:rsidRDefault="00A03816" w:rsidP="009B3BD9">
      <w:pPr>
        <w:pStyle w:val="Heading1"/>
      </w:pPr>
      <w:bookmarkStart w:id="42" w:name="_Toc24466869"/>
      <w:r w:rsidRPr="00A574DA">
        <w:t>RADIO-NAVIGATION SERVICES</w:t>
      </w:r>
      <w:bookmarkEnd w:id="42"/>
    </w:p>
    <w:p w14:paraId="088D9225" w14:textId="77777777" w:rsidR="00046E33" w:rsidRPr="00A574DA" w:rsidRDefault="00046E33" w:rsidP="00E16633">
      <w:pPr>
        <w:pStyle w:val="Sparationtitre1"/>
      </w:pPr>
    </w:p>
    <w:p w14:paraId="3A2C562E" w14:textId="77777777" w:rsidR="00046E33" w:rsidRPr="00A574DA" w:rsidRDefault="00046E33" w:rsidP="00E16633">
      <w:pPr>
        <w:pStyle w:val="Textedesaisie"/>
      </w:pPr>
    </w:p>
    <w:p w14:paraId="51F2FA27" w14:textId="77777777" w:rsidR="00187268" w:rsidRPr="00A574DA" w:rsidRDefault="00214F96" w:rsidP="007D3432">
      <w:pPr>
        <w:pStyle w:val="Heading2"/>
        <w:jc w:val="both"/>
      </w:pPr>
      <w:bookmarkStart w:id="43" w:name="_Toc24466870"/>
      <w:r w:rsidRPr="00A574DA">
        <w:t>Position</w:t>
      </w:r>
      <w:r w:rsidR="00252981" w:rsidRPr="00A574DA">
        <w:t xml:space="preserve"> statements</w:t>
      </w:r>
      <w:bookmarkEnd w:id="43"/>
    </w:p>
    <w:p w14:paraId="71738308" w14:textId="77777777" w:rsidR="00187268" w:rsidRPr="00A574DA" w:rsidRDefault="00187268" w:rsidP="00E16633">
      <w:pPr>
        <w:pStyle w:val="Sparationtitre2"/>
      </w:pPr>
    </w:p>
    <w:p w14:paraId="7776B414" w14:textId="77777777" w:rsidR="00187268" w:rsidRPr="00A574DA" w:rsidRDefault="00187268" w:rsidP="00E16633">
      <w:pPr>
        <w:pStyle w:val="Textedesaisie"/>
      </w:pPr>
    </w:p>
    <w:p w14:paraId="1FE74BF1" w14:textId="77777777" w:rsidR="000D5120" w:rsidRPr="00A574DA" w:rsidRDefault="00985FD8" w:rsidP="007D3432">
      <w:pPr>
        <w:pStyle w:val="Heading3"/>
        <w:jc w:val="both"/>
        <w:rPr>
          <w:rFonts w:eastAsia="Times New Roman"/>
        </w:rPr>
      </w:pPr>
      <w:bookmarkStart w:id="44" w:name="_Toc24466871"/>
      <w:bookmarkStart w:id="45" w:name="_Toc445900736"/>
      <w:r w:rsidRPr="00A574DA">
        <w:rPr>
          <w:rFonts w:eastAsia="Times New Roman"/>
        </w:rPr>
        <w:t xml:space="preserve">Satellite </w:t>
      </w:r>
      <w:r w:rsidR="000D5120" w:rsidRPr="00A574DA">
        <w:rPr>
          <w:rFonts w:eastAsia="Times New Roman"/>
        </w:rPr>
        <w:t xml:space="preserve">Positioning </w:t>
      </w:r>
      <w:r w:rsidRPr="00A574DA">
        <w:rPr>
          <w:rFonts w:eastAsia="Times New Roman"/>
        </w:rPr>
        <w:t>and Timing</w:t>
      </w:r>
      <w:bookmarkEnd w:id="44"/>
      <w:r w:rsidRPr="00A574DA">
        <w:rPr>
          <w:rFonts w:eastAsia="Times New Roman"/>
        </w:rPr>
        <w:t xml:space="preserve"> </w:t>
      </w:r>
      <w:bookmarkEnd w:id="45"/>
    </w:p>
    <w:p w14:paraId="07592CF4" w14:textId="77777777" w:rsidR="000D5120" w:rsidRPr="00A574DA" w:rsidRDefault="000D5120" w:rsidP="00E16633">
      <w:pPr>
        <w:pStyle w:val="Textedesaisie"/>
      </w:pPr>
    </w:p>
    <w:p w14:paraId="031E3C4D" w14:textId="77777777" w:rsidR="00EC2251" w:rsidRPr="00A574DA" w:rsidRDefault="000D5120" w:rsidP="00E16633">
      <w:pPr>
        <w:pStyle w:val="Textedesaisie"/>
      </w:pPr>
      <w:r w:rsidRPr="00A574DA">
        <w:t>IALA sees resilient positioning</w:t>
      </w:r>
      <w:ins w:id="46" w:author="Jaime Alvarez" w:date="2021-02-03T16:10:00Z">
        <w:r w:rsidR="00EB02A4">
          <w:t>, navigation and timing</w:t>
        </w:r>
      </w:ins>
      <w:ins w:id="47" w:author="Jaime Alvarez" w:date="2021-02-03T16:11:00Z">
        <w:r w:rsidR="00EB02A4">
          <w:t xml:space="preserve"> </w:t>
        </w:r>
      </w:ins>
      <w:del w:id="48" w:author="Jaime Alvarez" w:date="2021-02-03T16:10:00Z">
        <w:r w:rsidRPr="00A574DA" w:rsidDel="00EB02A4">
          <w:delText xml:space="preserve"> </w:delText>
        </w:r>
      </w:del>
      <w:r w:rsidRPr="00A574DA">
        <w:t xml:space="preserve">as </w:t>
      </w:r>
      <w:r w:rsidR="00EC2251" w:rsidRPr="00A574DA">
        <w:t xml:space="preserve">essential </w:t>
      </w:r>
      <w:r w:rsidRPr="00A574DA">
        <w:t xml:space="preserve">for safe and efficient navigation. </w:t>
      </w:r>
    </w:p>
    <w:p w14:paraId="39FBF72B" w14:textId="77777777" w:rsidR="00EC2251" w:rsidRPr="00A574DA" w:rsidRDefault="00EC2251" w:rsidP="00E16633">
      <w:pPr>
        <w:pStyle w:val="Textedesaisie"/>
      </w:pPr>
    </w:p>
    <w:p w14:paraId="1245F203" w14:textId="77777777" w:rsidR="00CF44CB" w:rsidRPr="00A574DA" w:rsidRDefault="00CF44CB" w:rsidP="00CF44CB">
      <w:pPr>
        <w:pStyle w:val="Textedesaisie"/>
      </w:pPr>
      <w:del w:id="49" w:author="Alan Grant" w:date="2021-04-08T16:14:00Z">
        <w:r w:rsidRPr="00A574DA" w:rsidDel="00EC1A14">
          <w:delText>At present</w:delText>
        </w:r>
        <w:r w:rsidR="00EE1C47" w:rsidRPr="00A574DA" w:rsidDel="00EC1A14">
          <w:delText>,</w:delText>
        </w:r>
      </w:del>
      <w:ins w:id="50" w:author="Alan Grant" w:date="2021-04-08T16:14:00Z">
        <w:r w:rsidR="00EC1A14">
          <w:t>T</w:t>
        </w:r>
      </w:ins>
      <w:del w:id="51" w:author="Alan Grant" w:date="2021-04-08T16:14:00Z">
        <w:r w:rsidRPr="00A574DA" w:rsidDel="00EC1A14">
          <w:delText xml:space="preserve"> t</w:delText>
        </w:r>
      </w:del>
      <w:r w:rsidRPr="00A574DA">
        <w:t>he Global Navigational Satellite Services (GNSS) systems</w:t>
      </w:r>
      <w:r w:rsidR="00EE1C47" w:rsidRPr="00A574DA">
        <w:t>,</w:t>
      </w:r>
      <w:r w:rsidRPr="00A574DA">
        <w:t xml:space="preserve"> GPS</w:t>
      </w:r>
      <w:ins w:id="52" w:author="Jaime Alvarez" w:date="2021-02-03T16:11:00Z">
        <w:r w:rsidR="00EB02A4">
          <w:t>,</w:t>
        </w:r>
      </w:ins>
      <w:ins w:id="53" w:author="Alan Grant" w:date="2021-04-08T16:14:00Z">
        <w:r w:rsidR="00EC1A14">
          <w:t xml:space="preserve"> </w:t>
        </w:r>
      </w:ins>
      <w:del w:id="54" w:author="Jaime Alvarez" w:date="2021-02-03T16:11:00Z">
        <w:r w:rsidRPr="00A574DA" w:rsidDel="00EB02A4">
          <w:delText xml:space="preserve"> and </w:delText>
        </w:r>
      </w:del>
      <w:r w:rsidRPr="00A574DA">
        <w:t>GLONASS</w:t>
      </w:r>
      <w:ins w:id="55" w:author="Jaime Alvarez" w:date="2021-02-03T16:11:00Z">
        <w:r w:rsidR="00EB02A4">
          <w:t>, Galileo and Bei</w:t>
        </w:r>
        <w:del w:id="56" w:author="Alan Grant" w:date="2021-04-08T16:14:00Z">
          <w:r w:rsidR="00EB02A4" w:rsidDel="00EC1A14">
            <w:delText>d</w:delText>
          </w:r>
        </w:del>
      </w:ins>
      <w:ins w:id="57" w:author="Alan Grant" w:date="2021-04-08T16:14:00Z">
        <w:r w:rsidR="00EC1A14">
          <w:t>D</w:t>
        </w:r>
      </w:ins>
      <w:ins w:id="58" w:author="Jaime Alvarez" w:date="2021-02-03T16:11:00Z">
        <w:r w:rsidR="00EB02A4">
          <w:t>ou</w:t>
        </w:r>
      </w:ins>
      <w:r w:rsidRPr="00A574DA">
        <w:t xml:space="preserve"> provide global coverage</w:t>
      </w:r>
      <w:del w:id="59" w:author="Jaime Alvarez" w:date="2021-02-03T16:11:00Z">
        <w:r w:rsidRPr="00A574DA" w:rsidDel="00EB02A4">
          <w:delText>, and Galileo and BeiDou are expected to be fully operational soon</w:delText>
        </w:r>
      </w:del>
      <w:r w:rsidRPr="00A574DA">
        <w:t>.</w:t>
      </w:r>
      <w:ins w:id="60" w:author="Jaime Alvarez" w:date="2021-02-03T16:20:00Z">
        <w:r w:rsidR="00780739">
          <w:t xml:space="preserve"> </w:t>
        </w:r>
      </w:ins>
      <w:ins w:id="61" w:author="Alan Grant" w:date="2021-04-08T16:18:00Z">
        <w:r w:rsidR="00EC1A14">
          <w:t>IALA considers</w:t>
        </w:r>
      </w:ins>
      <w:ins w:id="62" w:author="Jaime Alvarez" w:date="2021-02-03T16:20:00Z">
        <w:del w:id="63" w:author="Alan Grant" w:date="2021-04-08T16:15:00Z">
          <w:r w:rsidR="00780739" w:rsidDel="00EC1A14">
            <w:delText>Recalling</w:delText>
          </w:r>
        </w:del>
      </w:ins>
      <w:ins w:id="64" w:author="Alan Grant" w:date="2021-04-08T16:16:00Z">
        <w:r w:rsidR="00EC1A14">
          <w:t xml:space="preserve"> </w:t>
        </w:r>
      </w:ins>
      <w:ins w:id="65" w:author="Jaime Alvarez" w:date="2021-02-03T16:20:00Z">
        <w:del w:id="66" w:author="Alan Grant" w:date="2021-04-08T16:18:00Z">
          <w:r w:rsidR="00780739" w:rsidDel="00EC1A14">
            <w:delText xml:space="preserve"> th</w:delText>
          </w:r>
        </w:del>
      </w:ins>
      <w:ins w:id="67" w:author="Alan Grant" w:date="2021-04-08T16:15:00Z">
        <w:r w:rsidR="00EC1A14">
          <w:t xml:space="preserve">GNSS and SBAS </w:t>
        </w:r>
      </w:ins>
      <w:ins w:id="68" w:author="Alan Grant" w:date="2021-04-08T16:18:00Z">
        <w:r w:rsidR="00EC1A14">
          <w:t xml:space="preserve">as </w:t>
        </w:r>
      </w:ins>
      <w:ins w:id="69" w:author="Alan Grant" w:date="2021-04-08T16:15:00Z">
        <w:r w:rsidR="00EC1A14">
          <w:t xml:space="preserve">maritime Aids to Navigation (ref IALA LAP </w:t>
        </w:r>
      </w:ins>
      <w:ins w:id="70" w:author="Jaime Alvarez" w:date="2021-02-03T16:20:00Z">
        <w:del w:id="71" w:author="Alan Grant" w:date="2021-04-08T16:15:00Z">
          <w:r w:rsidR="00780739" w:rsidDel="00EC1A14">
            <w:delText xml:space="preserve">e </w:delText>
          </w:r>
          <w:r w:rsidR="00E57DF8" w:rsidDel="00EC1A14">
            <w:delText xml:space="preserve">conclusions of the Legal </w:delText>
          </w:r>
        </w:del>
      </w:ins>
      <w:ins w:id="72" w:author="Jaime Alvarez" w:date="2021-02-03T16:21:00Z">
        <w:del w:id="73" w:author="Alan Grant" w:date="2021-04-08T16:15:00Z">
          <w:r w:rsidR="00E57DF8" w:rsidDel="00EC1A14">
            <w:delText xml:space="preserve">Advisory Panel </w:delText>
          </w:r>
        </w:del>
      </w:ins>
      <w:ins w:id="74" w:author="Jaime Alvarez" w:date="2021-02-03T16:24:00Z">
        <w:del w:id="75" w:author="Alan Grant" w:date="2021-04-08T16:15:00Z">
          <w:r w:rsidR="009C0DC5" w:rsidDel="00EC1A14">
            <w:delText>(</w:delText>
          </w:r>
        </w:del>
        <w:r w:rsidR="009C0DC5">
          <w:t>29 Oct. 2019)</w:t>
        </w:r>
      </w:ins>
      <w:ins w:id="76" w:author="Alan Grant" w:date="2021-04-08T16:18:00Z">
        <w:r w:rsidR="00EC1A14">
          <w:t xml:space="preserve"> and</w:t>
        </w:r>
      </w:ins>
      <w:del w:id="77" w:author="Jaime Alvarez" w:date="2021-02-03T16:24:00Z">
        <w:r w:rsidRPr="00A574DA" w:rsidDel="009C0DC5">
          <w:delText xml:space="preserve"> </w:delText>
        </w:r>
      </w:del>
      <w:ins w:id="78" w:author="Jaime Alvarez" w:date="2021-02-03T16:25:00Z">
        <w:del w:id="79" w:author="Alan Grant" w:date="2021-04-08T16:15:00Z">
          <w:r w:rsidR="00426199" w:rsidDel="00EC1A14">
            <w:delText xml:space="preserve"> </w:delText>
          </w:r>
        </w:del>
      </w:ins>
      <w:ins w:id="80" w:author="Jaime Alvarez" w:date="2021-02-03T16:26:00Z">
        <w:del w:id="81" w:author="Alan Grant" w:date="2021-04-08T16:15:00Z">
          <w:r w:rsidR="00426199" w:rsidDel="00EC1A14">
            <w:delText xml:space="preserve">where </w:delText>
          </w:r>
          <w:r w:rsidR="0058535B" w:rsidDel="00EC1A14">
            <w:delText xml:space="preserve">it was confirmed that </w:delText>
          </w:r>
        </w:del>
      </w:ins>
      <w:ins w:id="82" w:author="Jaime Alvarez" w:date="2021-02-03T16:25:00Z">
        <w:del w:id="83" w:author="Alan Grant" w:date="2021-04-08T16:15:00Z">
          <w:r w:rsidR="00426199" w:rsidDel="00EC1A14">
            <w:delText>t</w:delText>
          </w:r>
        </w:del>
      </w:ins>
      <w:ins w:id="84" w:author="Jaime Alvarez" w:date="2021-02-03T16:20:00Z">
        <w:del w:id="85" w:author="Alan Grant" w:date="2021-04-08T16:15:00Z">
          <w:r w:rsidR="00780739" w:rsidRPr="00780739" w:rsidDel="00EC1A14">
            <w:delText xml:space="preserve">aking into account the definition of aids to navigation in the IALA constitution, </w:delText>
          </w:r>
          <w:r w:rsidR="00780739" w:rsidDel="00EC1A14">
            <w:delText xml:space="preserve">GNSS and </w:delText>
          </w:r>
          <w:r w:rsidR="00780739" w:rsidRPr="00780739" w:rsidDel="00EC1A14">
            <w:delText xml:space="preserve">SBAS can be considered as </w:delText>
          </w:r>
        </w:del>
      </w:ins>
      <w:ins w:id="86" w:author="Jaime Alvarez" w:date="2021-02-03T16:24:00Z">
        <w:del w:id="87" w:author="Alan Grant" w:date="2021-04-08T16:15:00Z">
          <w:r w:rsidR="00CA7677" w:rsidDel="00EC1A14">
            <w:delText xml:space="preserve">a marine </w:delText>
          </w:r>
        </w:del>
      </w:ins>
      <w:ins w:id="88" w:author="Jaime Alvarez" w:date="2021-02-03T16:20:00Z">
        <w:del w:id="89" w:author="Alan Grant" w:date="2021-04-08T16:15:00Z">
          <w:r w:rsidR="00780739" w:rsidRPr="00780739" w:rsidDel="00EC1A14">
            <w:delText>aid to navigation</w:delText>
          </w:r>
        </w:del>
      </w:ins>
      <w:ins w:id="90" w:author="Alan Grant" w:date="2021-04-08T16:18:00Z">
        <w:r w:rsidR="00EC1A14">
          <w:t xml:space="preserve"> w</w:t>
        </w:r>
      </w:ins>
      <w:ins w:id="91" w:author="Alan Grant" w:date="2021-04-08T16:16:00Z">
        <w:r w:rsidR="00EC1A14">
          <w:t xml:space="preserve">hile IALA </w:t>
        </w:r>
      </w:ins>
      <w:ins w:id="92" w:author="Jaime Alvarez" w:date="2021-02-03T16:20:00Z">
        <w:del w:id="93" w:author="Alan Grant" w:date="2021-04-08T16:16:00Z">
          <w:r w:rsidR="00780739" w:rsidRPr="00780739" w:rsidDel="00EC1A14">
            <w:delText>.</w:delText>
          </w:r>
        </w:del>
      </w:ins>
      <w:ins w:id="94" w:author="Jaime Alvarez" w:date="2021-02-03T16:12:00Z">
        <w:del w:id="95" w:author="Alan Grant" w:date="2021-04-08T16:16:00Z">
          <w:r w:rsidR="00EB02A4" w:rsidDel="00EC1A14">
            <w:delText xml:space="preserve"> </w:delText>
          </w:r>
        </w:del>
      </w:ins>
      <w:del w:id="96" w:author="Alan Grant" w:date="2021-04-08T16:16:00Z">
        <w:r w:rsidRPr="00A574DA" w:rsidDel="00EC1A14">
          <w:delText xml:space="preserve">While IALA </w:delText>
        </w:r>
      </w:del>
      <w:r w:rsidRPr="00A574DA">
        <w:t xml:space="preserve">is not directly </w:t>
      </w:r>
      <w:del w:id="97" w:author="Alan Grant" w:date="2021-04-08T16:16:00Z">
        <w:r w:rsidRPr="00A574DA" w:rsidDel="00EC1A14">
          <w:delText xml:space="preserve">concerned </w:delText>
        </w:r>
      </w:del>
      <w:ins w:id="98" w:author="Alan Grant" w:date="2021-04-08T16:16:00Z">
        <w:r w:rsidR="00EC1A14">
          <w:t>involved</w:t>
        </w:r>
        <w:r w:rsidR="00EC1A14" w:rsidRPr="00A574DA">
          <w:t xml:space="preserve"> </w:t>
        </w:r>
      </w:ins>
      <w:r w:rsidRPr="00A574DA">
        <w:t xml:space="preserve">with the provision of </w:t>
      </w:r>
      <w:ins w:id="99" w:author="Alan Grant" w:date="2021-04-08T16:18:00Z">
        <w:r w:rsidR="00EC1A14">
          <w:t xml:space="preserve">either </w:t>
        </w:r>
      </w:ins>
      <w:r w:rsidRPr="00A574DA">
        <w:t>GNSS</w:t>
      </w:r>
      <w:ins w:id="100" w:author="Alan Grant" w:date="2021-04-08T16:18:00Z">
        <w:r w:rsidR="00EC1A14">
          <w:t xml:space="preserve"> or SBAS</w:t>
        </w:r>
      </w:ins>
      <w:r w:rsidRPr="00A574DA">
        <w:t xml:space="preserve"> services, </w:t>
      </w:r>
      <w:del w:id="101" w:author="Alan Grant" w:date="2021-04-08T16:19:00Z">
        <w:r w:rsidRPr="00A574DA" w:rsidDel="00EC1A14">
          <w:delText xml:space="preserve">nor with the provision of augmentation services via satellite, </w:delText>
        </w:r>
      </w:del>
      <w:r w:rsidRPr="00A574DA">
        <w:t xml:space="preserve">IALA welcomes </w:t>
      </w:r>
      <w:del w:id="102" w:author="Alan Grant" w:date="2021-04-08T16:19:00Z">
        <w:r w:rsidRPr="00A574DA" w:rsidDel="00EC1A14">
          <w:delText>the provision of space-based augmentation services.</w:delText>
        </w:r>
      </w:del>
      <w:ins w:id="103" w:author="Alan Grant" w:date="2021-04-08T16:19:00Z">
        <w:r w:rsidR="00EC1A14">
          <w:t>their use.</w:t>
        </w:r>
      </w:ins>
    </w:p>
    <w:p w14:paraId="206208DA" w14:textId="77777777" w:rsidR="00CF44CB" w:rsidRPr="00A574DA" w:rsidRDefault="00CF44CB" w:rsidP="00CF44CB">
      <w:pPr>
        <w:pStyle w:val="Textedesaisie"/>
      </w:pPr>
    </w:p>
    <w:p w14:paraId="6BFA49AA" w14:textId="77777777" w:rsidR="00CF44CB" w:rsidRPr="00A574DA" w:rsidRDefault="00CF44CB" w:rsidP="00CF44CB">
      <w:pPr>
        <w:pStyle w:val="Textedesaisie"/>
      </w:pPr>
      <w:r w:rsidRPr="00A574DA">
        <w:t xml:space="preserve">All four GNSS </w:t>
      </w:r>
      <w:del w:id="104" w:author="Alan Grant" w:date="2021-04-08T16:19:00Z">
        <w:r w:rsidRPr="00A574DA" w:rsidDel="00EC1A14">
          <w:delText>can b</w:delText>
        </w:r>
      </w:del>
      <w:ins w:id="105" w:author="Alan Grant" w:date="2021-04-08T16:19:00Z">
        <w:r w:rsidR="00EC1A14">
          <w:t>are</w:t>
        </w:r>
      </w:ins>
      <w:del w:id="106" w:author="Alan Grant" w:date="2021-04-08T16:19:00Z">
        <w:r w:rsidRPr="00A574DA" w:rsidDel="00EC1A14">
          <w:delText>e</w:delText>
        </w:r>
      </w:del>
      <w:r w:rsidRPr="00A574DA">
        <w:t xml:space="preserve"> vulnerable to jamming and spoofing</w:t>
      </w:r>
      <w:del w:id="107" w:author="Alan Grant" w:date="2021-04-08T16:19:00Z">
        <w:r w:rsidRPr="00A574DA" w:rsidDel="00EC1A14">
          <w:delText xml:space="preserve"> by a local terrestrial signal</w:delText>
        </w:r>
      </w:del>
      <w:r w:rsidRPr="00A574DA">
        <w:t xml:space="preserve">. </w:t>
      </w:r>
    </w:p>
    <w:p w14:paraId="7BE900FB" w14:textId="77777777" w:rsidR="00CF44CB" w:rsidRPr="00A574DA" w:rsidRDefault="00CF44CB" w:rsidP="00CF44CB">
      <w:pPr>
        <w:pStyle w:val="Textedesaisie"/>
      </w:pPr>
    </w:p>
    <w:p w14:paraId="34D791B3" w14:textId="77777777" w:rsidR="001415C0" w:rsidRDefault="00CF44CB" w:rsidP="00E16633">
      <w:pPr>
        <w:pStyle w:val="Textedesaisie"/>
        <w:rPr>
          <w:ins w:id="108" w:author="Jaime Alvarez" w:date="2021-02-03T17:57:00Z"/>
        </w:rPr>
      </w:pPr>
      <w:r w:rsidRPr="00A574DA">
        <w:t xml:space="preserve">Increased </w:t>
      </w:r>
      <w:del w:id="109" w:author="Jaime Alvarez" w:date="2021-02-03T17:54:00Z">
        <w:r w:rsidRPr="00A574DA" w:rsidDel="00265C72">
          <w:delText xml:space="preserve">positioning </w:delText>
        </w:r>
      </w:del>
      <w:ins w:id="110" w:author="Jaime Alvarez" w:date="2021-02-03T17:54:00Z">
        <w:r w:rsidR="00265C72">
          <w:t>PNT</w:t>
        </w:r>
        <w:r w:rsidR="00265C72" w:rsidRPr="00A574DA">
          <w:t xml:space="preserve"> </w:t>
        </w:r>
      </w:ins>
      <w:r w:rsidRPr="00A574DA">
        <w:t xml:space="preserve">resilience for navigators can be achieved </w:t>
      </w:r>
      <w:ins w:id="111" w:author="Alan Grant" w:date="2021-04-08T16:19:00Z">
        <w:r w:rsidR="00EC1A14">
          <w:t>through the use of multiple, dissimilar services.  T</w:t>
        </w:r>
      </w:ins>
      <w:del w:id="112" w:author="Alan Grant" w:date="2021-04-08T16:19:00Z">
        <w:r w:rsidRPr="00A574DA" w:rsidDel="00EC1A14">
          <w:delText>by t</w:delText>
        </w:r>
      </w:del>
      <w:r w:rsidRPr="00A574DA">
        <w:t>he provision of terrestrial radio</w:t>
      </w:r>
      <w:ins w:id="113" w:author="Alan Grant" w:date="2021-04-08T16:20:00Z">
        <w:r w:rsidR="00EC1A14">
          <w:t>navigation</w:t>
        </w:r>
      </w:ins>
      <w:del w:id="114" w:author="Alan Grant" w:date="2021-04-08T16:20:00Z">
        <w:r w:rsidRPr="00A574DA" w:rsidDel="00EC1A14">
          <w:delText>-positioning</w:delText>
        </w:r>
      </w:del>
      <w:r w:rsidRPr="00A574DA">
        <w:t xml:space="preserve"> services and/or the use of inertial systems, </w:t>
      </w:r>
      <w:ins w:id="115" w:author="Alan Grant" w:date="2021-04-08T16:20:00Z">
        <w:r w:rsidR="00EC1A14">
          <w:t>are options to support resilient PNT.</w:t>
        </w:r>
      </w:ins>
      <w:del w:id="116" w:author="Alan Grant" w:date="2021-04-08T16:20:00Z">
        <w:r w:rsidRPr="00A574DA" w:rsidDel="00EC1A14">
          <w:delText>although the latter are expensive at present.</w:delText>
        </w:r>
      </w:del>
      <w:r w:rsidR="00987C58" w:rsidRPr="00A574DA">
        <w:t xml:space="preserve"> </w:t>
      </w:r>
      <w:del w:id="117" w:author="Jaime Alvarez" w:date="2021-02-04T10:25:00Z">
        <w:r w:rsidR="00987C58" w:rsidRPr="00A574DA" w:rsidDel="00AB0D07">
          <w:delText>IALA encourages the development of backup position</w:delText>
        </w:r>
        <w:r w:rsidR="00600480" w:rsidRPr="00A574DA" w:rsidDel="00AB0D07">
          <w:delText>in</w:delText>
        </w:r>
        <w:r w:rsidR="00987C58" w:rsidRPr="00A574DA" w:rsidDel="00AB0D07">
          <w:delText>g services, independent of GNSS, to achieve resilient PNT</w:delText>
        </w:r>
      </w:del>
      <w:del w:id="118" w:author="Jaime Alvarez" w:date="2021-02-03T18:06:00Z">
        <w:r w:rsidR="00987C58" w:rsidRPr="00A574DA" w:rsidDel="009C3554">
          <w:delText>.</w:delText>
        </w:r>
      </w:del>
      <w:ins w:id="119" w:author="Jaime Alvarez" w:date="2021-02-04T10:25:00Z">
        <w:r w:rsidR="00AB0D07">
          <w:t xml:space="preserve"> IALA has provided guidance on </w:t>
        </w:r>
      </w:ins>
      <w:ins w:id="120" w:author="Jaime Alvarez" w:date="2021-02-04T10:26:00Z">
        <w:r w:rsidR="00C01B20">
          <w:t xml:space="preserve">the definition and scope of </w:t>
        </w:r>
      </w:ins>
      <w:ins w:id="121" w:author="Hoppe, Michael" w:date="2021-04-12T15:26:00Z">
        <w:r w:rsidR="0062321A">
          <w:t>r</w:t>
        </w:r>
      </w:ins>
      <w:ins w:id="122" w:author="Alan Grant" w:date="2021-04-08T16:21:00Z">
        <w:del w:id="123" w:author="Hoppe, Michael" w:date="2021-04-12T15:26:00Z">
          <w:r w:rsidR="00EC1A14" w:rsidDel="0062321A">
            <w:delText>R</w:delText>
          </w:r>
        </w:del>
        <w:r w:rsidR="00EC1A14">
          <w:t xml:space="preserve">esilient PNT as well as supporting different </w:t>
        </w:r>
      </w:ins>
      <w:ins w:id="124" w:author="Jaime Alvarez" w:date="2021-02-04T10:25:00Z">
        <w:r w:rsidR="006C30CA">
          <w:t>augmentation services</w:t>
        </w:r>
      </w:ins>
      <w:ins w:id="125" w:author="Alan Grant" w:date="2021-04-08T16:21:00Z">
        <w:r w:rsidR="00EC1A14">
          <w:t xml:space="preserve">.  IALA also supports efforts to standardise </w:t>
        </w:r>
      </w:ins>
      <w:ins w:id="126" w:author="Jaime Alvarez" w:date="2021-02-04T10:25:00Z">
        <w:del w:id="127" w:author="Alan Grant" w:date="2021-04-08T16:22:00Z">
          <w:r w:rsidR="006C30CA" w:rsidDel="00EC1A14">
            <w:delText xml:space="preserve"> for maritime navigation</w:delText>
          </w:r>
        </w:del>
      </w:ins>
      <w:ins w:id="128" w:author="Jaime Alvarez" w:date="2021-02-04T10:26:00Z">
        <w:del w:id="129" w:author="Alan Grant" w:date="2021-04-08T16:22:00Z">
          <w:r w:rsidR="006C30CA" w:rsidDel="00EC1A14">
            <w:delText xml:space="preserve"> and </w:delText>
          </w:r>
        </w:del>
      </w:ins>
      <w:ins w:id="130" w:author="Jaime Alvarez" w:date="2021-02-03T17:55:00Z">
        <w:del w:id="131" w:author="Alan Grant" w:date="2021-04-08T16:22:00Z">
          <w:r w:rsidR="00772236" w:rsidDel="00EC1A14">
            <w:delText xml:space="preserve">also endorses the </w:delText>
          </w:r>
          <w:r w:rsidR="00B4571C" w:rsidDel="00EC1A14">
            <w:delText>initiatives in IEC from Organisations or State</w:delText>
          </w:r>
        </w:del>
      </w:ins>
      <w:ins w:id="132" w:author="Jaime Alvarez" w:date="2021-02-03T17:56:00Z">
        <w:del w:id="133" w:author="Alan Grant" w:date="2021-04-08T16:22:00Z">
          <w:r w:rsidR="00B4571C" w:rsidDel="00EC1A14">
            <w:delText xml:space="preserve">s to support the </w:delText>
          </w:r>
          <w:r w:rsidR="00995C26" w:rsidDel="00EC1A14">
            <w:delText xml:space="preserve">standardisation </w:delText>
          </w:r>
        </w:del>
      </w:ins>
      <w:ins w:id="134" w:author="Jaime Alvarez" w:date="2021-02-03T18:05:00Z">
        <w:del w:id="135" w:author="Alan Grant" w:date="2021-04-08T16:22:00Z">
          <w:r w:rsidR="007B7B6E" w:rsidDel="00EC1A14">
            <w:delText>and developments</w:delText>
          </w:r>
        </w:del>
      </w:ins>
      <w:ins w:id="136" w:author="Alan Grant" w:date="2021-04-08T16:22:00Z">
        <w:r w:rsidR="00EC1A14">
          <w:t>resilient PNT for use by all maritime stakeholders, supporting such systems as</w:t>
        </w:r>
      </w:ins>
      <w:ins w:id="137" w:author="Jaime Alvarez" w:date="2021-02-03T18:05:00Z">
        <w:del w:id="138" w:author="Alan Grant" w:date="2021-04-08T16:22:00Z">
          <w:r w:rsidR="007B7B6E" w:rsidDel="00EC1A14">
            <w:delText xml:space="preserve"> </w:delText>
          </w:r>
        </w:del>
      </w:ins>
      <w:ins w:id="139" w:author="Jaime Alvarez" w:date="2021-02-03T17:56:00Z">
        <w:del w:id="140" w:author="Alan Grant" w:date="2021-04-08T16:22:00Z">
          <w:r w:rsidR="00995C26" w:rsidDel="00EC1A14">
            <w:delText>of</w:delText>
          </w:r>
        </w:del>
      </w:ins>
      <w:ins w:id="141" w:author="Jaime Alvarez" w:date="2021-02-03T17:57:00Z">
        <w:del w:id="142" w:author="Alan Grant" w:date="2021-04-08T16:22:00Z">
          <w:r w:rsidR="00AB2ABF" w:rsidDel="00EC1A14">
            <w:delText xml:space="preserve"> </w:delText>
          </w:r>
          <w:r w:rsidR="00AB2ABF" w:rsidRPr="00AB2ABF" w:rsidDel="00EC1A14">
            <w:delText>Maritime navigation and radiocommunication equipment and systems</w:delText>
          </w:r>
        </w:del>
      </w:ins>
      <w:ins w:id="143" w:author="Jaime Alvarez" w:date="2021-02-03T17:58:00Z">
        <w:del w:id="144" w:author="Alan Grant" w:date="2021-04-08T16:22:00Z">
          <w:r w:rsidR="00DD56B5" w:rsidDel="00EC1A14">
            <w:delText xml:space="preserve"> as</w:delText>
          </w:r>
        </w:del>
        <w:r w:rsidR="00DD56B5">
          <w:t>:</w:t>
        </w:r>
      </w:ins>
      <w:ins w:id="145" w:author="Jaime Alvarez" w:date="2021-02-03T17:56:00Z">
        <w:r w:rsidR="00995C26">
          <w:t xml:space="preserve"> </w:t>
        </w:r>
      </w:ins>
    </w:p>
    <w:p w14:paraId="4CFD44E3" w14:textId="77777777" w:rsidR="00265C72" w:rsidRDefault="001415C0" w:rsidP="001415C0">
      <w:pPr>
        <w:pStyle w:val="Textedesaisie"/>
        <w:numPr>
          <w:ilvl w:val="0"/>
          <w:numId w:val="44"/>
        </w:numPr>
        <w:rPr>
          <w:ins w:id="146" w:author="Jaime Alvarez" w:date="2021-02-03T17:57:00Z"/>
        </w:rPr>
      </w:pPr>
      <w:ins w:id="147" w:author="Jaime Alvarez" w:date="2021-02-03T17:56:00Z">
        <w:r>
          <w:t>Multi</w:t>
        </w:r>
      </w:ins>
      <w:ins w:id="148" w:author="Jaime Alvarez" w:date="2021-02-03T17:58:00Z">
        <w:r w:rsidR="002471FC">
          <w:t>-</w:t>
        </w:r>
      </w:ins>
      <w:ins w:id="149" w:author="Jaime Alvarez" w:date="2021-02-03T17:59:00Z">
        <w:r w:rsidR="002471FC">
          <w:t>S</w:t>
        </w:r>
      </w:ins>
      <w:ins w:id="150" w:author="Jaime Alvarez" w:date="2021-02-03T17:56:00Z">
        <w:r>
          <w:t>ystem</w:t>
        </w:r>
      </w:ins>
      <w:ins w:id="151" w:author="Jaime Alvarez" w:date="2021-02-03T17:59:00Z">
        <w:r w:rsidR="00C53850">
          <w:t>, M</w:t>
        </w:r>
      </w:ins>
      <w:ins w:id="152" w:author="Jaime Alvarez" w:date="2021-02-03T17:56:00Z">
        <w:r>
          <w:t>ulti</w:t>
        </w:r>
      </w:ins>
      <w:ins w:id="153" w:author="Jaime Alvarez" w:date="2021-02-03T17:59:00Z">
        <w:r w:rsidR="00C53850">
          <w:t>-F</w:t>
        </w:r>
      </w:ins>
      <w:ins w:id="154" w:author="Jaime Alvarez" w:date="2021-02-03T17:57:00Z">
        <w:r>
          <w:t xml:space="preserve">requencies </w:t>
        </w:r>
      </w:ins>
      <w:ins w:id="155" w:author="Jaime Alvarez" w:date="2021-02-03T17:59:00Z">
        <w:r w:rsidR="00C53850">
          <w:t xml:space="preserve">GNSS </w:t>
        </w:r>
      </w:ins>
      <w:ins w:id="156" w:author="Jaime Alvarez" w:date="2021-02-03T17:57:00Z">
        <w:r>
          <w:t xml:space="preserve">receivers </w:t>
        </w:r>
      </w:ins>
    </w:p>
    <w:p w14:paraId="2B488F88" w14:textId="77777777" w:rsidR="001415C0" w:rsidRDefault="009C268D" w:rsidP="00F92A92">
      <w:pPr>
        <w:pStyle w:val="Textedesaisie"/>
        <w:numPr>
          <w:ilvl w:val="0"/>
          <w:numId w:val="44"/>
        </w:numPr>
        <w:rPr>
          <w:ins w:id="157" w:author="Jaime Alvarez" w:date="2021-02-03T18:00:00Z"/>
        </w:rPr>
      </w:pPr>
      <w:ins w:id="158" w:author="Jaime Alvarez" w:date="2021-03-05T16:52:00Z">
        <w:r>
          <w:t>Standar</w:t>
        </w:r>
      </w:ins>
      <w:ins w:id="159" w:author="Jaime Alvarez" w:date="2021-03-05T16:53:00Z">
        <w:r>
          <w:t xml:space="preserve">dised </w:t>
        </w:r>
      </w:ins>
      <w:ins w:id="160" w:author="Jaime Alvarez" w:date="2021-02-03T17:57:00Z">
        <w:r w:rsidR="001415C0">
          <w:t xml:space="preserve">SBAS </w:t>
        </w:r>
        <w:r w:rsidR="00AB2ABF">
          <w:t>receivers</w:t>
        </w:r>
      </w:ins>
    </w:p>
    <w:p w14:paraId="19B730CC" w14:textId="77777777" w:rsidR="00F92A92" w:rsidRPr="00A574DA" w:rsidRDefault="007B7B6E" w:rsidP="00F92A92">
      <w:pPr>
        <w:pStyle w:val="Textedesaisie"/>
        <w:numPr>
          <w:ilvl w:val="0"/>
          <w:numId w:val="44"/>
        </w:numPr>
      </w:pPr>
      <w:ins w:id="161" w:author="Jaime Alvarez" w:date="2021-02-03T18:04:00Z">
        <w:r>
          <w:t xml:space="preserve">Maritime </w:t>
        </w:r>
        <w:r w:rsidR="007409E4">
          <w:t xml:space="preserve">RAIM </w:t>
        </w:r>
        <w:r>
          <w:t>algorithm</w:t>
        </w:r>
      </w:ins>
      <w:ins w:id="162" w:author="Alan Grant" w:date="2021-04-08T16:23:00Z">
        <w:r w:rsidR="00EC1A14">
          <w:t>s</w:t>
        </w:r>
      </w:ins>
    </w:p>
    <w:p w14:paraId="23D7B42A" w14:textId="77777777" w:rsidR="00C46A27" w:rsidRDefault="00C46A27" w:rsidP="00E16633">
      <w:pPr>
        <w:pStyle w:val="Textedesaisie"/>
        <w:rPr>
          <w:ins w:id="163" w:author="Jaime Alvarez" w:date="2021-02-04T10:25:00Z"/>
        </w:rPr>
      </w:pPr>
    </w:p>
    <w:p w14:paraId="25276FA0" w14:textId="77777777" w:rsidR="00AB0D07" w:rsidRDefault="00515486" w:rsidP="00AB0D07">
      <w:pPr>
        <w:pStyle w:val="Textedesaisie"/>
        <w:rPr>
          <w:ins w:id="164" w:author="Jaime Alvarez" w:date="2021-02-04T10:25:00Z"/>
        </w:rPr>
      </w:pPr>
      <w:ins w:id="165" w:author="Jaime Alvarez" w:date="2021-02-04T10:31:00Z">
        <w:r>
          <w:t xml:space="preserve">Equally, </w:t>
        </w:r>
      </w:ins>
      <w:ins w:id="166" w:author="Jaime Alvarez" w:date="2021-02-04T10:25:00Z">
        <w:r w:rsidR="00AB0D07" w:rsidRPr="00A574DA">
          <w:t xml:space="preserve">IALA encourages the development of backup </w:t>
        </w:r>
      </w:ins>
      <w:ins w:id="167" w:author="Jaime Alvarez" w:date="2021-02-04T15:16:00Z">
        <w:r w:rsidR="00C53264">
          <w:t>PNT</w:t>
        </w:r>
      </w:ins>
      <w:ins w:id="168" w:author="Jaime Alvarez" w:date="2021-02-04T10:25:00Z">
        <w:r w:rsidR="00AB0D07" w:rsidRPr="00A574DA">
          <w:t xml:space="preserve"> services, independent of GNSS, to achieve resilient PNT</w:t>
        </w:r>
        <w:r w:rsidR="00AB0D07">
          <w:t xml:space="preserve"> as:</w:t>
        </w:r>
      </w:ins>
    </w:p>
    <w:p w14:paraId="74F201B9" w14:textId="77777777" w:rsidR="00AB0D07" w:rsidRDefault="00AB0D07" w:rsidP="00AB0D07">
      <w:pPr>
        <w:pStyle w:val="Textedesaisie"/>
        <w:numPr>
          <w:ilvl w:val="0"/>
          <w:numId w:val="45"/>
        </w:numPr>
        <w:rPr>
          <w:ins w:id="169" w:author="Jaime Alvarez" w:date="2021-02-04T10:25:00Z"/>
        </w:rPr>
      </w:pPr>
      <w:ins w:id="170" w:author="Jaime Alvarez" w:date="2021-02-04T10:25:00Z">
        <w:r>
          <w:lastRenderedPageBreak/>
          <w:t>R-</w:t>
        </w:r>
        <w:del w:id="171" w:author="Hoppe, Michael" w:date="2021-04-12T15:29:00Z">
          <w:r w:rsidDel="0062321A">
            <w:delText>m</w:delText>
          </w:r>
        </w:del>
      </w:ins>
      <w:ins w:id="172" w:author="Hoppe, Michael" w:date="2021-04-12T15:29:00Z">
        <w:r w:rsidR="0062321A">
          <w:t>M</w:t>
        </w:r>
      </w:ins>
      <w:ins w:id="173" w:author="Jaime Alvarez" w:date="2021-02-04T10:25:00Z">
        <w:r>
          <w:t>ode</w:t>
        </w:r>
      </w:ins>
    </w:p>
    <w:p w14:paraId="033903AE" w14:textId="2EE78DDD" w:rsidR="00AB0D07" w:rsidRDefault="00AB0D07" w:rsidP="00AB0D07">
      <w:pPr>
        <w:pStyle w:val="Textedesaisie"/>
        <w:numPr>
          <w:ilvl w:val="0"/>
          <w:numId w:val="45"/>
        </w:numPr>
        <w:rPr>
          <w:ins w:id="174" w:author="Jaime Alvarez" w:date="2021-02-04T15:22:00Z"/>
        </w:rPr>
      </w:pPr>
      <w:ins w:id="175" w:author="Jaime Alvarez" w:date="2021-02-04T10:25:00Z">
        <w:r>
          <w:t xml:space="preserve">Enhanced </w:t>
        </w:r>
      </w:ins>
      <w:ins w:id="176" w:author="Alan Grant" w:date="2021-04-13T14:05:00Z">
        <w:r w:rsidR="000330CD">
          <w:t xml:space="preserve">radar </w:t>
        </w:r>
      </w:ins>
      <w:ins w:id="177" w:author="Jaime Alvarez" w:date="2021-02-04T10:25:00Z">
        <w:r>
          <w:t xml:space="preserve">positioning </w:t>
        </w:r>
        <w:del w:id="178" w:author="Alan Grant" w:date="2021-04-13T14:05:00Z">
          <w:r w:rsidDel="000330CD">
            <w:delText>radar</w:delText>
          </w:r>
        </w:del>
      </w:ins>
    </w:p>
    <w:p w14:paraId="3D4EEC39" w14:textId="77777777" w:rsidR="004F1E14" w:rsidRDefault="004F1E14" w:rsidP="004F1E14">
      <w:pPr>
        <w:pStyle w:val="Textedesaisie"/>
        <w:numPr>
          <w:ilvl w:val="0"/>
          <w:numId w:val="45"/>
        </w:numPr>
        <w:rPr>
          <w:ins w:id="179" w:author="Alan Grant" w:date="2021-04-08T16:23:00Z"/>
        </w:rPr>
      </w:pPr>
      <w:ins w:id="180" w:author="Jaime Alvarez" w:date="2021-02-04T15:22:00Z">
        <w:r>
          <w:t>eLoran</w:t>
        </w:r>
      </w:ins>
      <w:ins w:id="181" w:author="Jaime Alvarez" w:date="2021-02-04T15:37:00Z">
        <w:r w:rsidR="00103E32">
          <w:t xml:space="preserve"> / </w:t>
        </w:r>
        <w:r w:rsidR="00103E32" w:rsidRPr="00A574DA">
          <w:t>eChayka</w:t>
        </w:r>
      </w:ins>
    </w:p>
    <w:p w14:paraId="17C92186" w14:textId="77777777" w:rsidR="00EC1A14" w:rsidRDefault="00EC1A14">
      <w:pPr>
        <w:pStyle w:val="Textedesaisie"/>
        <w:ind w:left="720"/>
        <w:rPr>
          <w:ins w:id="182" w:author="Jaime Alvarez" w:date="2021-02-04T15:22:00Z"/>
        </w:rPr>
        <w:pPrChange w:id="183" w:author="Alan Grant" w:date="2021-04-13T07:03:00Z">
          <w:pPr>
            <w:pStyle w:val="Textedesaisie"/>
            <w:numPr>
              <w:numId w:val="45"/>
            </w:numPr>
            <w:ind w:left="720" w:hanging="360"/>
          </w:pPr>
        </w:pPrChange>
      </w:pPr>
    </w:p>
    <w:p w14:paraId="1A17E1DB" w14:textId="77777777" w:rsidR="00DF1675" w:rsidRPr="00DF1675" w:rsidRDefault="00DF1675" w:rsidP="00DF1675">
      <w:pPr>
        <w:pStyle w:val="Textedesaisie"/>
        <w:rPr>
          <w:ins w:id="184" w:author="Jaime Alvarez" w:date="2021-02-04T15:51:00Z"/>
        </w:rPr>
      </w:pPr>
      <w:ins w:id="185" w:author="Jaime Alvarez" w:date="2021-02-04T15:52:00Z">
        <w:r>
          <w:t>Finally, m</w:t>
        </w:r>
      </w:ins>
      <w:ins w:id="186" w:author="Jaime Alvarez" w:date="2021-02-04T15:51:00Z">
        <w:r>
          <w:t xml:space="preserve">ariners are able to receive a number of GNSS augmentation signals, including some that may not be provided for maritime use.  It is recommended that service providers offering services in line with maritime specifications or requirements, provide a declaration to maritime stakeholders confirming the service to be expected.  </w:t>
        </w:r>
        <w:r w:rsidRPr="00DF1675">
          <w:t xml:space="preserve"> </w:t>
        </w:r>
      </w:ins>
    </w:p>
    <w:p w14:paraId="21404FAC" w14:textId="77777777" w:rsidR="00DF1675" w:rsidRPr="00DF1675" w:rsidRDefault="00DF1675" w:rsidP="00E16633">
      <w:pPr>
        <w:pStyle w:val="Textedesaisie"/>
        <w:rPr>
          <w:ins w:id="187" w:author="Jaime Alvarez" w:date="2021-02-04T15:51:00Z"/>
          <w:lang w:val="en-US"/>
        </w:rPr>
      </w:pPr>
    </w:p>
    <w:p w14:paraId="3B3D4D68" w14:textId="77777777" w:rsidR="001A0D02" w:rsidRPr="00A574DA" w:rsidRDefault="001A0D02" w:rsidP="00E16633">
      <w:pPr>
        <w:pStyle w:val="Textedesaisie"/>
      </w:pPr>
      <w:r w:rsidRPr="00A574DA">
        <w:t xml:space="preserve">IALA will develop its guidance </w:t>
      </w:r>
      <w:r w:rsidR="00EE1C47" w:rsidRPr="00A574DA">
        <w:t xml:space="preserve">further </w:t>
      </w:r>
      <w:r w:rsidRPr="00A574DA">
        <w:t xml:space="preserve">on GNSS augmentation services, as well as future utilization of </w:t>
      </w:r>
      <w:del w:id="188" w:author="Jaime Alvarez" w:date="2021-02-03T18:05:00Z">
        <w:r w:rsidRPr="00A574DA" w:rsidDel="007B7B6E">
          <w:delText xml:space="preserve">DGPS </w:delText>
        </w:r>
      </w:del>
      <w:ins w:id="189" w:author="Jaime Alvarez" w:date="2021-02-03T18:05:00Z">
        <w:r w:rsidR="007B7B6E" w:rsidRPr="00A574DA">
          <w:t>DG</w:t>
        </w:r>
        <w:r w:rsidR="007B7B6E">
          <w:t>NSS</w:t>
        </w:r>
        <w:r w:rsidR="007B7B6E" w:rsidRPr="00A574DA">
          <w:t xml:space="preserve"> </w:t>
        </w:r>
      </w:ins>
      <w:r w:rsidRPr="00A574DA">
        <w:t>assets.</w:t>
      </w:r>
    </w:p>
    <w:p w14:paraId="39CF530B" w14:textId="77777777" w:rsidR="000D5120" w:rsidRPr="00A574DA" w:rsidRDefault="000D5120" w:rsidP="00E16633">
      <w:pPr>
        <w:pStyle w:val="Textedesaisie"/>
      </w:pPr>
    </w:p>
    <w:p w14:paraId="61B192AD" w14:textId="77777777" w:rsidR="00110D20" w:rsidRPr="00A574DA" w:rsidDel="00FB2111" w:rsidRDefault="003E34D0" w:rsidP="007D3432">
      <w:pPr>
        <w:pStyle w:val="Heading3"/>
        <w:jc w:val="both"/>
      </w:pPr>
      <w:bookmarkStart w:id="190" w:name="_Toc24466872"/>
      <w:r w:rsidRPr="00A574DA">
        <w:t>Space Based Augmentation Systems (</w:t>
      </w:r>
      <w:r w:rsidR="00110D20" w:rsidRPr="00A574DA" w:rsidDel="00FB2111">
        <w:t>SBAS</w:t>
      </w:r>
      <w:r w:rsidRPr="00A574DA">
        <w:t>)</w:t>
      </w:r>
      <w:bookmarkEnd w:id="190"/>
    </w:p>
    <w:p w14:paraId="7454F433" w14:textId="77777777" w:rsidR="005A3D94" w:rsidRPr="00A574DA" w:rsidDel="00FB2111" w:rsidRDefault="005A3D94" w:rsidP="0095539D">
      <w:pPr>
        <w:pStyle w:val="Textedesaisie"/>
        <w:rPr>
          <w:highlight w:val="yellow"/>
        </w:rPr>
      </w:pPr>
    </w:p>
    <w:p w14:paraId="7A29444E" w14:textId="77777777" w:rsidR="003E34D0" w:rsidRPr="00A574DA" w:rsidRDefault="00AC49EA" w:rsidP="00AC49EA">
      <w:pPr>
        <w:pStyle w:val="Textedesaisie"/>
      </w:pPr>
      <w:r w:rsidRPr="00CE3486" w:rsidDel="00FB2111">
        <w:t>Maritime service providers could</w:t>
      </w:r>
      <w:r w:rsidRPr="00A574DA" w:rsidDel="00FB2111">
        <w:t xml:space="preserve"> use SBAS </w:t>
      </w:r>
      <w:ins w:id="191" w:author="Jaime Alvarez" w:date="2021-02-04T15:24:00Z">
        <w:r w:rsidR="006C4DE2" w:rsidRPr="006C4DE2">
          <w:t>as a cost-efficient solution to complement DGNSS infrastructure</w:t>
        </w:r>
      </w:ins>
      <w:del w:id="192" w:author="Jaime Alvarez" w:date="2021-02-04T15:24:00Z">
        <w:r w:rsidRPr="00A574DA" w:rsidDel="006C4DE2">
          <w:delText>data to enhance their marine beacon DGNSS services</w:delText>
        </w:r>
      </w:del>
      <w:ins w:id="193" w:author="Jaime Alvarez" w:date="2021-02-04T15:25:00Z">
        <w:r w:rsidR="00792C7E" w:rsidRPr="00792C7E">
          <w:t xml:space="preserve"> </w:t>
        </w:r>
        <w:r w:rsidR="00792C7E">
          <w:t>a</w:t>
        </w:r>
        <w:r w:rsidR="00792C7E" w:rsidRPr="00792C7E">
          <w:t xml:space="preserve">s described in IALA Guideline 1129, SBAS </w:t>
        </w:r>
        <w:r w:rsidR="00FC3206">
          <w:t>is</w:t>
        </w:r>
        <w:r w:rsidR="00792C7E" w:rsidRPr="00792C7E">
          <w:t xml:space="preserve"> a source of differential corrections </w:t>
        </w:r>
      </w:ins>
      <w:ins w:id="194" w:author="Jaime Alvarez" w:date="2021-02-04T15:26:00Z">
        <w:r w:rsidR="003D084C">
          <w:t xml:space="preserve">and integrity </w:t>
        </w:r>
        <w:r w:rsidR="00000CAD">
          <w:t>informat</w:t>
        </w:r>
      </w:ins>
      <w:ins w:id="195" w:author="Jaime Alvarez" w:date="2021-02-04T15:27:00Z">
        <w:r w:rsidR="00000CAD">
          <w:t xml:space="preserve">ion </w:t>
        </w:r>
      </w:ins>
      <w:ins w:id="196" w:author="Alan Grant" w:date="2021-04-09T06:33:00Z">
        <w:r w:rsidR="00CC0FA5">
          <w:t xml:space="preserve">which can be used directly by the vessel’s receiver, or </w:t>
        </w:r>
      </w:ins>
      <w:ins w:id="197" w:author="Jaime Alvarez" w:date="2021-02-04T15:26:00Z">
        <w:del w:id="198" w:author="Alan Grant" w:date="2021-04-09T06:33:00Z">
          <w:r w:rsidR="00FC3206" w:rsidDel="00CC0FA5">
            <w:delText xml:space="preserve">capable </w:delText>
          </w:r>
        </w:del>
      </w:ins>
      <w:ins w:id="199" w:author="Jaime Alvarez" w:date="2021-02-04T15:25:00Z">
        <w:del w:id="200" w:author="Alan Grant" w:date="2021-04-09T06:33:00Z">
          <w:r w:rsidR="00792C7E" w:rsidRPr="00792C7E" w:rsidDel="00CC0FA5">
            <w:delText>to be</w:delText>
          </w:r>
        </w:del>
      </w:ins>
      <w:ins w:id="201" w:author="Alan Grant" w:date="2021-04-09T06:33:00Z">
        <w:r w:rsidR="00CC0FA5">
          <w:t>can be</w:t>
        </w:r>
      </w:ins>
      <w:ins w:id="202" w:author="Jaime Alvarez" w:date="2021-02-04T15:25:00Z">
        <w:r w:rsidR="00792C7E" w:rsidRPr="00792C7E">
          <w:t xml:space="preserve"> re-transmitted by </w:t>
        </w:r>
      </w:ins>
      <w:ins w:id="203" w:author="Jaime Alvarez" w:date="2021-02-04T15:26:00Z">
        <w:r w:rsidR="003D084C">
          <w:t>DGNSS stations</w:t>
        </w:r>
      </w:ins>
      <w:ins w:id="204" w:author="Jaime Alvarez" w:date="2021-02-04T15:25:00Z">
        <w:r w:rsidR="00792C7E" w:rsidRPr="00792C7E">
          <w:t xml:space="preserve"> and/or AIS/VDES infrastructure.</w:t>
        </w:r>
      </w:ins>
      <w:del w:id="205" w:author="Jaime Alvarez" w:date="2021-02-04T15:25:00Z">
        <w:r w:rsidRPr="00A574DA" w:rsidDel="00792C7E">
          <w:delText xml:space="preserve">, through the provision of additional integrity information, </w:delText>
        </w:r>
        <w:r w:rsidR="00E911F8" w:rsidRPr="00A574DA" w:rsidDel="00792C7E">
          <w:delText>and</w:delText>
        </w:r>
        <w:r w:rsidRPr="00A574DA" w:rsidDel="00792C7E">
          <w:delText xml:space="preserve"> alternative source</w:delText>
        </w:r>
        <w:r w:rsidR="00055A46" w:rsidRPr="00A574DA" w:rsidDel="00792C7E">
          <w:delText>s</w:delText>
        </w:r>
        <w:r w:rsidRPr="00A574DA" w:rsidDel="00792C7E">
          <w:delText xml:space="preserve"> of correction information.</w:delText>
        </w:r>
      </w:del>
      <w:r w:rsidRPr="00A574DA" w:rsidDel="00FB2111">
        <w:t xml:space="preserve">  </w:t>
      </w:r>
    </w:p>
    <w:p w14:paraId="1C2E673D" w14:textId="77777777" w:rsidR="003E34D0" w:rsidRPr="00A574DA" w:rsidRDefault="003E34D0" w:rsidP="00AC49EA">
      <w:pPr>
        <w:pStyle w:val="Textedesaisie"/>
      </w:pPr>
    </w:p>
    <w:p w14:paraId="3B3B4F39" w14:textId="77777777" w:rsidR="001A7061" w:rsidRDefault="003E34D0" w:rsidP="004D03CF">
      <w:pPr>
        <w:pStyle w:val="Textedesaisie"/>
        <w:rPr>
          <w:ins w:id="206" w:author="Jaime Alvarez" w:date="2021-02-04T15:49:00Z"/>
          <w:rFonts w:asciiTheme="majorHAnsi" w:hAnsiTheme="majorHAnsi" w:cstheme="majorHAnsi"/>
        </w:rPr>
      </w:pPr>
      <w:r w:rsidRPr="000017EF" w:rsidDel="00FB2111">
        <w:rPr>
          <w:rFonts w:asciiTheme="majorHAnsi" w:hAnsiTheme="majorHAnsi" w:cstheme="majorHAnsi"/>
        </w:rPr>
        <w:t>SBAS</w:t>
      </w:r>
      <w:ins w:id="207" w:author="Alan Grant" w:date="2021-04-09T06:33:00Z">
        <w:r w:rsidR="00CC0FA5">
          <w:rPr>
            <w:rFonts w:asciiTheme="majorHAnsi" w:hAnsiTheme="majorHAnsi" w:cstheme="majorHAnsi"/>
          </w:rPr>
          <w:t>’s</w:t>
        </w:r>
      </w:ins>
      <w:del w:id="208" w:author="Alan Grant" w:date="2021-04-09T06:33:00Z">
        <w:r w:rsidR="00EE1C47" w:rsidRPr="000017EF" w:rsidDel="00CC0FA5">
          <w:rPr>
            <w:rFonts w:asciiTheme="majorHAnsi" w:hAnsiTheme="majorHAnsi" w:cstheme="majorHAnsi"/>
          </w:rPr>
          <w:delText>s</w:delText>
        </w:r>
      </w:del>
      <w:r w:rsidRPr="000017EF" w:rsidDel="00FB2111">
        <w:rPr>
          <w:rFonts w:asciiTheme="majorHAnsi" w:hAnsiTheme="majorHAnsi" w:cstheme="majorHAnsi"/>
        </w:rPr>
        <w:t xml:space="preserve"> </w:t>
      </w:r>
      <w:r w:rsidR="00EE3E66" w:rsidRPr="000017EF">
        <w:rPr>
          <w:rFonts w:asciiTheme="majorHAnsi" w:hAnsiTheme="majorHAnsi" w:cstheme="majorHAnsi"/>
        </w:rPr>
        <w:t>were originally developed for aviation users</w:t>
      </w:r>
      <w:r w:rsidR="0078152B" w:rsidRPr="000017EF">
        <w:rPr>
          <w:rFonts w:asciiTheme="majorHAnsi" w:hAnsiTheme="majorHAnsi" w:cstheme="majorHAnsi"/>
        </w:rPr>
        <w:t xml:space="preserve"> </w:t>
      </w:r>
      <w:r w:rsidRPr="000017EF" w:rsidDel="00FB2111">
        <w:rPr>
          <w:rFonts w:asciiTheme="majorHAnsi" w:hAnsiTheme="majorHAnsi" w:cstheme="majorHAnsi"/>
        </w:rPr>
        <w:t xml:space="preserve">and IALA </w:t>
      </w:r>
      <w:del w:id="209" w:author="Jaime Alvarez" w:date="2021-02-04T15:27:00Z">
        <w:r w:rsidRPr="000017EF" w:rsidDel="00B655D6">
          <w:rPr>
            <w:rFonts w:asciiTheme="majorHAnsi" w:hAnsiTheme="majorHAnsi" w:cstheme="majorHAnsi"/>
          </w:rPr>
          <w:delText xml:space="preserve">will </w:delText>
        </w:r>
      </w:del>
      <w:ins w:id="210" w:author="Jaime Alvarez" w:date="2021-02-04T15:27:00Z">
        <w:r w:rsidR="00B655D6" w:rsidRPr="000017EF">
          <w:rPr>
            <w:rFonts w:asciiTheme="majorHAnsi" w:hAnsiTheme="majorHAnsi" w:cstheme="majorHAnsi"/>
          </w:rPr>
          <w:t>is</w:t>
        </w:r>
        <w:r w:rsidR="00B655D6" w:rsidRPr="000017EF" w:rsidDel="00FB2111">
          <w:rPr>
            <w:rFonts w:asciiTheme="majorHAnsi" w:hAnsiTheme="majorHAnsi" w:cstheme="majorHAnsi"/>
          </w:rPr>
          <w:t xml:space="preserve"> </w:t>
        </w:r>
      </w:ins>
      <w:r w:rsidR="00EE1C47" w:rsidRPr="000017EF">
        <w:rPr>
          <w:rFonts w:asciiTheme="majorHAnsi" w:hAnsiTheme="majorHAnsi" w:cstheme="majorHAnsi"/>
        </w:rPr>
        <w:t>analys</w:t>
      </w:r>
      <w:ins w:id="211" w:author="Jaime Alvarez" w:date="2021-02-04T15:27:00Z">
        <w:r w:rsidR="00B655D6" w:rsidRPr="000017EF">
          <w:rPr>
            <w:rFonts w:asciiTheme="majorHAnsi" w:hAnsiTheme="majorHAnsi" w:cstheme="majorHAnsi"/>
          </w:rPr>
          <w:t>ing</w:t>
        </w:r>
      </w:ins>
      <w:del w:id="212" w:author="Jaime Alvarez" w:date="2021-02-04T15:27:00Z">
        <w:r w:rsidR="00EE1C47" w:rsidRPr="000017EF" w:rsidDel="00B655D6">
          <w:rPr>
            <w:rFonts w:asciiTheme="majorHAnsi" w:hAnsiTheme="majorHAnsi" w:cstheme="majorHAnsi"/>
          </w:rPr>
          <w:delText>e</w:delText>
        </w:r>
      </w:del>
      <w:r w:rsidRPr="000017EF" w:rsidDel="00FB2111">
        <w:rPr>
          <w:rFonts w:asciiTheme="majorHAnsi" w:hAnsiTheme="majorHAnsi" w:cstheme="majorHAnsi"/>
        </w:rPr>
        <w:t xml:space="preserve"> how SBAS can be used safely and correctly in the maritime sector</w:t>
      </w:r>
      <w:r w:rsidRPr="000017EF">
        <w:rPr>
          <w:rFonts w:asciiTheme="majorHAnsi" w:hAnsiTheme="majorHAnsi" w:cstheme="majorHAnsi"/>
        </w:rPr>
        <w:t xml:space="preserve"> and support operators of SBAS systems intending to provide such services to maritime users.</w:t>
      </w:r>
      <w:ins w:id="213" w:author="Jaime Alvarez" w:date="2021-02-04T15:28:00Z">
        <w:r w:rsidR="00B655D6" w:rsidRPr="000017EF">
          <w:rPr>
            <w:rFonts w:asciiTheme="majorHAnsi" w:hAnsiTheme="majorHAnsi" w:cstheme="majorHAnsi"/>
          </w:rPr>
          <w:t xml:space="preserve"> </w:t>
        </w:r>
        <w:r w:rsidR="006B0899" w:rsidRPr="000017EF">
          <w:rPr>
            <w:rFonts w:asciiTheme="majorHAnsi" w:hAnsiTheme="majorHAnsi" w:cstheme="majorHAnsi"/>
          </w:rPr>
          <w:t>In this respect</w:t>
        </w:r>
        <w:r w:rsidR="00B655D6" w:rsidRPr="000017EF">
          <w:rPr>
            <w:rFonts w:asciiTheme="majorHAnsi" w:hAnsiTheme="majorHAnsi" w:cstheme="majorHAnsi"/>
          </w:rPr>
          <w:t xml:space="preserve">, </w:t>
        </w:r>
      </w:ins>
      <w:ins w:id="214" w:author="Jaime Alvarez" w:date="2021-02-04T15:29:00Z">
        <w:r w:rsidR="006B0899" w:rsidRPr="000017EF">
          <w:rPr>
            <w:rFonts w:asciiTheme="majorHAnsi" w:hAnsiTheme="majorHAnsi" w:cstheme="majorHAnsi"/>
          </w:rPr>
          <w:t xml:space="preserve">as described in IALA Guideline 1152, </w:t>
        </w:r>
      </w:ins>
      <w:ins w:id="215" w:author="Jaime Alvarez" w:date="2021-02-04T15:28:00Z">
        <w:r w:rsidR="00B655D6" w:rsidRPr="000017EF">
          <w:rPr>
            <w:rFonts w:asciiTheme="majorHAnsi" w:hAnsiTheme="majorHAnsi" w:cstheme="majorHAnsi"/>
          </w:rPr>
          <w:t>the SBAS signal-in-space can be used directly by the vessel</w:t>
        </w:r>
      </w:ins>
      <w:ins w:id="216" w:author="Alan Grant" w:date="2021-04-09T06:34:00Z">
        <w:r w:rsidR="00CC0FA5">
          <w:rPr>
            <w:rFonts w:asciiTheme="majorHAnsi" w:hAnsiTheme="majorHAnsi" w:cstheme="majorHAnsi"/>
          </w:rPr>
          <w:t>’s receiver</w:t>
        </w:r>
      </w:ins>
      <w:ins w:id="217" w:author="Jaime Alvarez" w:date="2021-02-04T15:28:00Z">
        <w:r w:rsidR="00B655D6" w:rsidRPr="000017EF">
          <w:rPr>
            <w:rFonts w:asciiTheme="majorHAnsi" w:hAnsiTheme="majorHAnsi" w:cstheme="majorHAnsi"/>
          </w:rPr>
          <w:t>, however, maritime authorities need to take into account several considerations</w:t>
        </w:r>
      </w:ins>
      <w:ins w:id="218" w:author="Jaime Alvarez" w:date="2021-02-04T15:29:00Z">
        <w:r w:rsidR="006B0899" w:rsidRPr="000017EF">
          <w:rPr>
            <w:rFonts w:asciiTheme="majorHAnsi" w:hAnsiTheme="majorHAnsi" w:cstheme="majorHAnsi"/>
          </w:rPr>
          <w:t xml:space="preserve"> related to the </w:t>
        </w:r>
        <w:r w:rsidR="00812190" w:rsidRPr="000017EF">
          <w:rPr>
            <w:rFonts w:asciiTheme="majorHAnsi" w:hAnsiTheme="majorHAnsi" w:cstheme="majorHAnsi"/>
          </w:rPr>
          <w:t>definition of the maritime service, t</w:t>
        </w:r>
      </w:ins>
      <w:ins w:id="219" w:author="Jaime Alvarez" w:date="2021-02-04T15:30:00Z">
        <w:r w:rsidR="00812190" w:rsidRPr="000017EF">
          <w:rPr>
            <w:rFonts w:asciiTheme="majorHAnsi" w:hAnsiTheme="majorHAnsi" w:cstheme="majorHAnsi"/>
          </w:rPr>
          <w:t xml:space="preserve">he level of service </w:t>
        </w:r>
      </w:ins>
      <w:ins w:id="220" w:author="Jaime Alvarez" w:date="2021-02-04T15:48:00Z">
        <w:r w:rsidR="005F6F72">
          <w:rPr>
            <w:rFonts w:asciiTheme="majorHAnsi" w:hAnsiTheme="majorHAnsi" w:cstheme="majorHAnsi"/>
          </w:rPr>
          <w:t xml:space="preserve">required </w:t>
        </w:r>
      </w:ins>
      <w:ins w:id="221" w:author="Jaime Alvarez" w:date="2021-02-04T15:30:00Z">
        <w:r w:rsidR="00812190" w:rsidRPr="000017EF">
          <w:rPr>
            <w:rFonts w:asciiTheme="majorHAnsi" w:hAnsiTheme="majorHAnsi" w:cstheme="majorHAnsi"/>
          </w:rPr>
          <w:t xml:space="preserve">and </w:t>
        </w:r>
        <w:r w:rsidR="0032175A" w:rsidRPr="000017EF">
          <w:rPr>
            <w:rFonts w:asciiTheme="majorHAnsi" w:hAnsiTheme="majorHAnsi" w:cstheme="majorHAnsi"/>
          </w:rPr>
          <w:t>responsibilities of the stakeholders involved</w:t>
        </w:r>
      </w:ins>
      <w:ins w:id="222" w:author="Jaime Alvarez" w:date="2021-02-04T15:28:00Z">
        <w:r w:rsidR="00B655D6" w:rsidRPr="000017EF">
          <w:rPr>
            <w:rFonts w:asciiTheme="majorHAnsi" w:hAnsiTheme="majorHAnsi" w:cstheme="majorHAnsi"/>
          </w:rPr>
          <w:t>.</w:t>
        </w:r>
      </w:ins>
      <w:ins w:id="223" w:author="Jaime Alvarez" w:date="2021-02-04T15:30:00Z">
        <w:r w:rsidR="00966A61" w:rsidRPr="000017EF">
          <w:rPr>
            <w:rFonts w:asciiTheme="majorHAnsi" w:hAnsiTheme="majorHAnsi" w:cstheme="majorHAnsi"/>
          </w:rPr>
          <w:t xml:space="preserve"> </w:t>
        </w:r>
      </w:ins>
    </w:p>
    <w:p w14:paraId="6D5B2328" w14:textId="77777777" w:rsidR="001A7061" w:rsidRDefault="001A7061" w:rsidP="004D03CF">
      <w:pPr>
        <w:pStyle w:val="Textedesaisie"/>
        <w:rPr>
          <w:ins w:id="224" w:author="Jaime Alvarez" w:date="2021-02-04T15:49:00Z"/>
          <w:rFonts w:asciiTheme="majorHAnsi" w:hAnsiTheme="majorHAnsi" w:cstheme="majorHAnsi"/>
        </w:rPr>
      </w:pPr>
    </w:p>
    <w:p w14:paraId="5C60B37C" w14:textId="77777777" w:rsidR="004D03CF" w:rsidRPr="000017EF" w:rsidRDefault="00966A61" w:rsidP="004D03CF">
      <w:pPr>
        <w:pStyle w:val="Textedesaisie"/>
        <w:rPr>
          <w:rFonts w:asciiTheme="majorHAnsi" w:hAnsiTheme="majorHAnsi" w:cstheme="majorHAnsi"/>
        </w:rPr>
      </w:pPr>
      <w:ins w:id="225" w:author="Jaime Alvarez" w:date="2021-02-04T15:31:00Z">
        <w:r w:rsidRPr="000017EF">
          <w:rPr>
            <w:rFonts w:asciiTheme="majorHAnsi" w:hAnsiTheme="majorHAnsi" w:cstheme="majorHAnsi"/>
          </w:rPr>
          <w:t>A</w:t>
        </w:r>
      </w:ins>
      <w:ins w:id="226" w:author="Jaime Alvarez" w:date="2021-02-04T15:33:00Z">
        <w:r w:rsidR="009762C0" w:rsidRPr="000017EF">
          <w:rPr>
            <w:rFonts w:asciiTheme="majorHAnsi" w:hAnsiTheme="majorHAnsi" w:cstheme="majorHAnsi"/>
          </w:rPr>
          <w:t>n</w:t>
        </w:r>
      </w:ins>
      <w:ins w:id="227" w:author="Jaime Alvarez" w:date="2021-02-04T15:31:00Z">
        <w:r w:rsidRPr="000017EF">
          <w:rPr>
            <w:rFonts w:asciiTheme="majorHAnsi" w:hAnsiTheme="majorHAnsi" w:cstheme="majorHAnsi"/>
          </w:rPr>
          <w:t xml:space="preserve"> important milestone</w:t>
        </w:r>
        <w:del w:id="228" w:author="Alan Grant" w:date="2021-04-09T06:36:00Z">
          <w:r w:rsidRPr="000017EF" w:rsidDel="00CC0FA5">
            <w:rPr>
              <w:rFonts w:asciiTheme="majorHAnsi" w:hAnsiTheme="majorHAnsi" w:cstheme="majorHAnsi"/>
            </w:rPr>
            <w:delText xml:space="preserve"> </w:delText>
          </w:r>
        </w:del>
      </w:ins>
      <w:ins w:id="229" w:author="Jaime Alvarez" w:date="2021-02-04T15:33:00Z">
        <w:del w:id="230" w:author="Alan Grant" w:date="2021-04-09T06:36:00Z">
          <w:r w:rsidR="00487F7E" w:rsidRPr="000017EF" w:rsidDel="00CC0FA5">
            <w:rPr>
              <w:rFonts w:asciiTheme="majorHAnsi" w:hAnsiTheme="majorHAnsi" w:cstheme="majorHAnsi"/>
            </w:rPr>
            <w:delText>to</w:delText>
          </w:r>
        </w:del>
        <w:r w:rsidR="00487F7E" w:rsidRPr="000017EF">
          <w:rPr>
            <w:rFonts w:asciiTheme="majorHAnsi" w:hAnsiTheme="majorHAnsi" w:cstheme="majorHAnsi"/>
          </w:rPr>
          <w:t xml:space="preserve"> </w:t>
        </w:r>
        <w:del w:id="231" w:author="Alan Grant" w:date="2021-04-09T06:35:00Z">
          <w:r w:rsidR="00487F7E" w:rsidRPr="000017EF" w:rsidDel="00CC0FA5">
            <w:rPr>
              <w:rFonts w:asciiTheme="majorHAnsi" w:hAnsiTheme="majorHAnsi" w:cstheme="majorHAnsi"/>
            </w:rPr>
            <w:delText>complete</w:delText>
          </w:r>
        </w:del>
      </w:ins>
      <w:ins w:id="232" w:author="Alan Grant" w:date="2021-04-09T06:35:00Z">
        <w:r w:rsidR="00CC0FA5">
          <w:rPr>
            <w:rFonts w:asciiTheme="majorHAnsi" w:hAnsiTheme="majorHAnsi" w:cstheme="majorHAnsi"/>
          </w:rPr>
          <w:t>to enabl</w:t>
        </w:r>
      </w:ins>
      <w:ins w:id="233" w:author="Alan Grant" w:date="2021-04-09T06:36:00Z">
        <w:r w:rsidR="00CC0FA5">
          <w:rPr>
            <w:rFonts w:asciiTheme="majorHAnsi" w:hAnsiTheme="majorHAnsi" w:cstheme="majorHAnsi"/>
          </w:rPr>
          <w:t>e</w:t>
        </w:r>
      </w:ins>
      <w:ins w:id="234" w:author="Alan Grant" w:date="2021-04-09T06:35:00Z">
        <w:r w:rsidR="00CC0FA5">
          <w:rPr>
            <w:rFonts w:asciiTheme="majorHAnsi" w:hAnsiTheme="majorHAnsi" w:cstheme="majorHAnsi"/>
          </w:rPr>
          <w:t xml:space="preserve"> the safe use of</w:t>
        </w:r>
      </w:ins>
      <w:ins w:id="235" w:author="Jaime Alvarez" w:date="2021-02-04T15:33:00Z">
        <w:del w:id="236" w:author="Alan Grant" w:date="2021-04-09T06:35:00Z">
          <w:r w:rsidR="00487F7E" w:rsidRPr="000017EF" w:rsidDel="00CC0FA5">
            <w:rPr>
              <w:rFonts w:asciiTheme="majorHAnsi" w:hAnsiTheme="majorHAnsi" w:cstheme="majorHAnsi"/>
            </w:rPr>
            <w:delText xml:space="preserve"> the scope of the </w:delText>
          </w:r>
        </w:del>
      </w:ins>
      <w:ins w:id="237" w:author="Alan Grant" w:date="2021-04-09T06:35:00Z">
        <w:r w:rsidR="00CC0FA5">
          <w:rPr>
            <w:rFonts w:asciiTheme="majorHAnsi" w:hAnsiTheme="majorHAnsi" w:cstheme="majorHAnsi"/>
          </w:rPr>
          <w:t xml:space="preserve"> </w:t>
        </w:r>
      </w:ins>
      <w:ins w:id="238" w:author="Jaime Alvarez" w:date="2021-02-04T15:33:00Z">
        <w:r w:rsidR="00487F7E" w:rsidRPr="000017EF">
          <w:rPr>
            <w:rFonts w:asciiTheme="majorHAnsi" w:hAnsiTheme="majorHAnsi" w:cstheme="majorHAnsi"/>
          </w:rPr>
          <w:t>SBAS</w:t>
        </w:r>
      </w:ins>
      <w:ins w:id="239" w:author="Alan Grant" w:date="2021-04-09T06:35:00Z">
        <w:r w:rsidR="00CC0FA5">
          <w:rPr>
            <w:rFonts w:asciiTheme="majorHAnsi" w:hAnsiTheme="majorHAnsi" w:cstheme="majorHAnsi"/>
          </w:rPr>
          <w:t xml:space="preserve"> in</w:t>
        </w:r>
      </w:ins>
      <w:ins w:id="240" w:author="Jaime Alvarez" w:date="2021-02-04T15:33:00Z">
        <w:r w:rsidR="00487F7E" w:rsidRPr="000017EF">
          <w:rPr>
            <w:rFonts w:asciiTheme="majorHAnsi" w:hAnsiTheme="majorHAnsi" w:cstheme="majorHAnsi"/>
          </w:rPr>
          <w:t xml:space="preserve"> </w:t>
        </w:r>
      </w:ins>
      <w:ins w:id="241" w:author="Jaime Alvarez" w:date="2021-02-04T15:49:00Z">
        <w:r w:rsidR="001A7061">
          <w:rPr>
            <w:rFonts w:asciiTheme="majorHAnsi" w:hAnsiTheme="majorHAnsi" w:cstheme="majorHAnsi"/>
          </w:rPr>
          <w:t>maritime</w:t>
        </w:r>
      </w:ins>
      <w:ins w:id="242" w:author="Alan Grant" w:date="2021-04-09T06:35:00Z">
        <w:r w:rsidR="00CC0FA5">
          <w:rPr>
            <w:rFonts w:asciiTheme="majorHAnsi" w:hAnsiTheme="majorHAnsi" w:cstheme="majorHAnsi"/>
          </w:rPr>
          <w:t xml:space="preserve"> is the development of standardised </w:t>
        </w:r>
      </w:ins>
      <w:ins w:id="243" w:author="Alan Grant" w:date="2021-04-09T06:36:00Z">
        <w:r w:rsidR="00CC0FA5">
          <w:rPr>
            <w:rFonts w:asciiTheme="majorHAnsi" w:hAnsiTheme="majorHAnsi" w:cstheme="majorHAnsi"/>
          </w:rPr>
          <w:t xml:space="preserve">SBAS </w:t>
        </w:r>
      </w:ins>
      <w:ins w:id="244" w:author="Alan Grant" w:date="2021-04-09T06:35:00Z">
        <w:r w:rsidR="00CC0FA5">
          <w:rPr>
            <w:rFonts w:asciiTheme="majorHAnsi" w:hAnsiTheme="majorHAnsi" w:cstheme="majorHAnsi"/>
          </w:rPr>
          <w:t>receiver</w:t>
        </w:r>
      </w:ins>
      <w:ins w:id="245" w:author="Alan Grant" w:date="2021-04-09T06:36:00Z">
        <w:r w:rsidR="00CC0FA5">
          <w:rPr>
            <w:rFonts w:asciiTheme="majorHAnsi" w:hAnsiTheme="majorHAnsi" w:cstheme="majorHAnsi"/>
          </w:rPr>
          <w:t xml:space="preserve">s.  Work is due to start shortly within the IEC to this regard </w:t>
        </w:r>
      </w:ins>
      <w:ins w:id="246" w:author="Alan Grant" w:date="2021-04-09T06:37:00Z">
        <w:r w:rsidR="00CC0FA5">
          <w:rPr>
            <w:rFonts w:asciiTheme="majorHAnsi" w:hAnsiTheme="majorHAnsi" w:cstheme="majorHAnsi"/>
          </w:rPr>
          <w:t>and IALA supports its development</w:t>
        </w:r>
      </w:ins>
      <w:ins w:id="247" w:author="Jaime Alvarez" w:date="2021-02-04T15:49:00Z">
        <w:del w:id="248" w:author="Alan Grant" w:date="2021-04-09T06:37:00Z">
          <w:r w:rsidR="001A7061" w:rsidDel="00CC0FA5">
            <w:rPr>
              <w:rFonts w:asciiTheme="majorHAnsi" w:hAnsiTheme="majorHAnsi" w:cstheme="majorHAnsi"/>
            </w:rPr>
            <w:delText xml:space="preserve"> </w:delText>
          </w:r>
        </w:del>
      </w:ins>
      <w:ins w:id="249" w:author="Jaime Alvarez" w:date="2021-02-04T15:33:00Z">
        <w:del w:id="250" w:author="Alan Grant" w:date="2021-04-09T06:37:00Z">
          <w:r w:rsidR="00487F7E" w:rsidRPr="000017EF" w:rsidDel="00CC0FA5">
            <w:rPr>
              <w:rFonts w:asciiTheme="majorHAnsi" w:hAnsiTheme="majorHAnsi" w:cstheme="majorHAnsi"/>
            </w:rPr>
            <w:delText xml:space="preserve">service </w:delText>
          </w:r>
          <w:r w:rsidR="00D361CE" w:rsidRPr="000017EF" w:rsidDel="00CC0FA5">
            <w:rPr>
              <w:rFonts w:asciiTheme="majorHAnsi" w:hAnsiTheme="majorHAnsi" w:cstheme="majorHAnsi"/>
            </w:rPr>
            <w:delText xml:space="preserve">is directly related </w:delText>
          </w:r>
        </w:del>
      </w:ins>
      <w:ins w:id="251" w:author="Jaime Alvarez" w:date="2021-02-04T15:34:00Z">
        <w:del w:id="252" w:author="Alan Grant" w:date="2021-04-09T06:37:00Z">
          <w:r w:rsidR="00D361CE" w:rsidRPr="000017EF" w:rsidDel="00CC0FA5">
            <w:rPr>
              <w:rFonts w:asciiTheme="majorHAnsi" w:hAnsiTheme="majorHAnsi" w:cstheme="majorHAnsi"/>
            </w:rPr>
            <w:delText>with the standardisation of the receiver</w:delText>
          </w:r>
          <w:r w:rsidR="00E113B4" w:rsidRPr="000017EF" w:rsidDel="00CC0FA5">
            <w:rPr>
              <w:rFonts w:asciiTheme="majorHAnsi" w:hAnsiTheme="majorHAnsi" w:cstheme="majorHAnsi"/>
            </w:rPr>
            <w:delText xml:space="preserve"> embarked where IEC plays an essential role</w:delText>
          </w:r>
        </w:del>
        <w:r w:rsidR="00E113B4" w:rsidRPr="000017EF">
          <w:rPr>
            <w:rFonts w:asciiTheme="majorHAnsi" w:hAnsiTheme="majorHAnsi" w:cstheme="majorHAnsi"/>
          </w:rPr>
          <w:t>.</w:t>
        </w:r>
      </w:ins>
      <w:r w:rsidR="0078152B" w:rsidRPr="000017EF">
        <w:rPr>
          <w:rFonts w:asciiTheme="majorHAnsi" w:hAnsiTheme="majorHAnsi" w:cstheme="majorHAnsi"/>
        </w:rPr>
        <w:t xml:space="preserve"> </w:t>
      </w:r>
      <w:r w:rsidR="0078152B" w:rsidRPr="000017EF">
        <w:rPr>
          <w:rFonts w:asciiTheme="majorHAnsi" w:hAnsiTheme="majorHAnsi" w:cstheme="majorHAnsi"/>
          <w:color w:val="000000"/>
        </w:rPr>
        <w:t>IALA strongly encourages SBAS service providers that consider serving the maritime sector to support this work</w:t>
      </w:r>
      <w:ins w:id="253" w:author="Alan Grant" w:date="2021-04-09T06:37:00Z">
        <w:r w:rsidR="00CC0FA5">
          <w:rPr>
            <w:rFonts w:asciiTheme="majorHAnsi" w:hAnsiTheme="majorHAnsi" w:cstheme="majorHAnsi"/>
            <w:color w:val="000000"/>
          </w:rPr>
          <w:t xml:space="preserve"> and consider publically registering their maritime user interests with IALA through Recommendation </w:t>
        </w:r>
        <w:commentRangeStart w:id="254"/>
        <w:r w:rsidR="00CC0FA5">
          <w:rPr>
            <w:rFonts w:asciiTheme="majorHAnsi" w:hAnsiTheme="majorHAnsi" w:cstheme="majorHAnsi"/>
            <w:color w:val="000000"/>
          </w:rPr>
          <w:t>XXX</w:t>
        </w:r>
      </w:ins>
      <w:commentRangeEnd w:id="254"/>
      <w:ins w:id="255" w:author="Alan Grant" w:date="2021-04-13T07:04:00Z">
        <w:r w:rsidR="00CE3486">
          <w:rPr>
            <w:rStyle w:val="CommentReference"/>
            <w:color w:val="auto"/>
          </w:rPr>
          <w:commentReference w:id="254"/>
        </w:r>
      </w:ins>
      <w:r w:rsidR="0078152B" w:rsidRPr="000017EF">
        <w:rPr>
          <w:rFonts w:asciiTheme="majorHAnsi" w:hAnsiTheme="majorHAnsi" w:cstheme="majorHAnsi"/>
          <w:color w:val="000000"/>
        </w:rPr>
        <w:t>.</w:t>
      </w:r>
      <w:r w:rsidR="004D03CF" w:rsidRPr="000017EF">
        <w:rPr>
          <w:rFonts w:asciiTheme="majorHAnsi" w:hAnsiTheme="majorHAnsi" w:cstheme="majorHAnsi"/>
          <w:color w:val="000000"/>
        </w:rPr>
        <w:t xml:space="preserve"> </w:t>
      </w:r>
      <w:del w:id="256" w:author="Alan Grant" w:date="2021-04-09T06:38:00Z">
        <w:r w:rsidR="004D03CF" w:rsidRPr="000017EF" w:rsidDel="00CC0FA5">
          <w:rPr>
            <w:rFonts w:asciiTheme="majorHAnsi" w:hAnsiTheme="majorHAnsi" w:cstheme="majorHAnsi"/>
            <w:color w:val="000000"/>
          </w:rPr>
          <w:delText xml:space="preserve">There are many factors which need to be considered when seeking to use SBAS.    </w:delText>
        </w:r>
      </w:del>
    </w:p>
    <w:p w14:paraId="04D282ED" w14:textId="77777777" w:rsidR="004D03CF" w:rsidRPr="000017EF" w:rsidRDefault="004D03CF" w:rsidP="004D03CF">
      <w:pPr>
        <w:pStyle w:val="Textedesaisie"/>
        <w:rPr>
          <w:rFonts w:asciiTheme="majorHAnsi" w:hAnsiTheme="majorHAnsi" w:cstheme="majorHAnsi"/>
          <w:color w:val="000000"/>
        </w:rPr>
      </w:pPr>
    </w:p>
    <w:p w14:paraId="1AF580A3" w14:textId="77777777" w:rsidR="0078152B" w:rsidRPr="000017EF" w:rsidRDefault="004D03CF" w:rsidP="009954E1">
      <w:pPr>
        <w:pStyle w:val="Textedesaisie"/>
        <w:rPr>
          <w:rFonts w:asciiTheme="majorHAnsi" w:hAnsiTheme="majorHAnsi" w:cstheme="majorHAnsi"/>
        </w:rPr>
      </w:pPr>
      <w:r w:rsidRPr="000017EF">
        <w:rPr>
          <w:rFonts w:asciiTheme="majorHAnsi" w:hAnsiTheme="majorHAnsi" w:cstheme="majorHAnsi"/>
          <w:color w:val="000000"/>
        </w:rPr>
        <w:t xml:space="preserve">IALA </w:t>
      </w:r>
      <w:r w:rsidR="00D67CBE" w:rsidRPr="000017EF">
        <w:rPr>
          <w:rFonts w:asciiTheme="majorHAnsi" w:hAnsiTheme="majorHAnsi" w:cstheme="majorHAnsi"/>
          <w:color w:val="000000"/>
        </w:rPr>
        <w:t>is</w:t>
      </w:r>
      <w:r w:rsidRPr="000017EF">
        <w:rPr>
          <w:rFonts w:asciiTheme="majorHAnsi" w:hAnsiTheme="majorHAnsi" w:cstheme="majorHAnsi"/>
          <w:color w:val="000000"/>
        </w:rPr>
        <w:t xml:space="preserve"> developing guidance to inform its members </w:t>
      </w:r>
      <w:r w:rsidR="00D67CBE" w:rsidRPr="000017EF">
        <w:rPr>
          <w:rFonts w:asciiTheme="majorHAnsi" w:hAnsiTheme="majorHAnsi" w:cstheme="majorHAnsi"/>
          <w:color w:val="000000"/>
        </w:rPr>
        <w:t>to support t</w:t>
      </w:r>
      <w:r w:rsidRPr="000017EF">
        <w:rPr>
          <w:rFonts w:asciiTheme="majorHAnsi" w:hAnsiTheme="majorHAnsi" w:cstheme="majorHAnsi"/>
          <w:color w:val="000000"/>
        </w:rPr>
        <w:t>heir long</w:t>
      </w:r>
      <w:r w:rsidR="00A574DA" w:rsidRPr="000017EF">
        <w:rPr>
          <w:rFonts w:asciiTheme="majorHAnsi" w:hAnsiTheme="majorHAnsi" w:cstheme="majorHAnsi"/>
          <w:color w:val="000000"/>
        </w:rPr>
        <w:t>-</w:t>
      </w:r>
      <w:r w:rsidRPr="000017EF">
        <w:rPr>
          <w:rFonts w:asciiTheme="majorHAnsi" w:hAnsiTheme="majorHAnsi" w:cstheme="majorHAnsi"/>
          <w:color w:val="000000"/>
        </w:rPr>
        <w:t>term plans.</w:t>
      </w:r>
    </w:p>
    <w:p w14:paraId="5754AC14" w14:textId="77777777" w:rsidR="0078152B" w:rsidRPr="00A574DA" w:rsidRDefault="0078152B" w:rsidP="003E34D0">
      <w:pPr>
        <w:pStyle w:val="Textedesaisie"/>
      </w:pPr>
    </w:p>
    <w:p w14:paraId="665A6450" w14:textId="77777777" w:rsidR="003E34D0" w:rsidRPr="00A574DA" w:rsidRDefault="0078152B" w:rsidP="009954E1">
      <w:pPr>
        <w:pStyle w:val="Heading3"/>
        <w:jc w:val="both"/>
      </w:pPr>
      <w:bookmarkStart w:id="257" w:name="_Toc24466873"/>
      <w:r w:rsidRPr="00A574DA">
        <w:t>Terrestrial Augmentation Systems (DGNSS)</w:t>
      </w:r>
      <w:bookmarkEnd w:id="257"/>
    </w:p>
    <w:p w14:paraId="34C7443A" w14:textId="77777777" w:rsidR="00EE1C47" w:rsidRPr="00A574DA" w:rsidRDefault="00EE1C47" w:rsidP="00375721"/>
    <w:p w14:paraId="5B9145E0" w14:textId="75F060CF" w:rsidR="0078152B" w:rsidRPr="000017EF" w:rsidRDefault="0078152B">
      <w:pPr>
        <w:autoSpaceDE w:val="0"/>
        <w:autoSpaceDN w:val="0"/>
        <w:adjustRightInd w:val="0"/>
        <w:spacing w:line="240" w:lineRule="auto"/>
        <w:jc w:val="both"/>
        <w:rPr>
          <w:rFonts w:asciiTheme="majorHAnsi" w:hAnsiTheme="majorHAnsi" w:cstheme="majorHAnsi"/>
          <w:color w:val="000000" w:themeColor="text1"/>
          <w:sz w:val="22"/>
        </w:rPr>
        <w:pPrChange w:id="258" w:author="Alan Grant" w:date="2021-04-13T07:04:00Z">
          <w:pPr>
            <w:autoSpaceDE w:val="0"/>
            <w:autoSpaceDN w:val="0"/>
            <w:adjustRightInd w:val="0"/>
            <w:spacing w:line="240" w:lineRule="auto"/>
          </w:pPr>
        </w:pPrChange>
      </w:pPr>
      <w:r w:rsidRPr="000017EF">
        <w:rPr>
          <w:rFonts w:asciiTheme="majorHAnsi" w:hAnsiTheme="majorHAnsi" w:cstheme="majorHAnsi"/>
          <w:color w:val="000000" w:themeColor="text1"/>
          <w:sz w:val="22"/>
        </w:rPr>
        <w:t>IALA members are encouraged to provide marine radio</w:t>
      </w:r>
      <w:ins w:id="259" w:author="Alan Grant" w:date="2021-04-13T14:13:00Z">
        <w:r w:rsidR="000330CD">
          <w:rPr>
            <w:rFonts w:asciiTheme="majorHAnsi" w:hAnsiTheme="majorHAnsi" w:cstheme="majorHAnsi"/>
            <w:color w:val="000000" w:themeColor="text1"/>
            <w:sz w:val="22"/>
          </w:rPr>
          <w:t xml:space="preserve"> </w:t>
        </w:r>
      </w:ins>
      <w:r w:rsidRPr="000017EF">
        <w:rPr>
          <w:rFonts w:asciiTheme="majorHAnsi" w:hAnsiTheme="majorHAnsi" w:cstheme="majorHAnsi"/>
          <w:color w:val="000000" w:themeColor="text1"/>
          <w:sz w:val="22"/>
        </w:rPr>
        <w:t>beacon DGNSS</w:t>
      </w:r>
      <w:ins w:id="260" w:author="Alan Grant" w:date="2021-04-09T06:39:00Z">
        <w:r w:rsidR="00CC0FA5">
          <w:rPr>
            <w:rFonts w:asciiTheme="majorHAnsi" w:hAnsiTheme="majorHAnsi" w:cstheme="majorHAnsi"/>
            <w:color w:val="000000" w:themeColor="text1"/>
            <w:sz w:val="22"/>
          </w:rPr>
          <w:t>, however, IALA recognises that some nations have taken the decision to discontinue their radio</w:t>
        </w:r>
      </w:ins>
      <w:ins w:id="261" w:author="Alan Grant" w:date="2021-04-13T14:13:00Z">
        <w:r w:rsidR="000330CD">
          <w:rPr>
            <w:rFonts w:asciiTheme="majorHAnsi" w:hAnsiTheme="majorHAnsi" w:cstheme="majorHAnsi"/>
            <w:color w:val="000000" w:themeColor="text1"/>
            <w:sz w:val="22"/>
          </w:rPr>
          <w:t xml:space="preserve"> </w:t>
        </w:r>
      </w:ins>
      <w:ins w:id="262" w:author="Alan Grant" w:date="2021-04-09T06:39:00Z">
        <w:r w:rsidR="00CC0FA5">
          <w:rPr>
            <w:rFonts w:asciiTheme="majorHAnsi" w:hAnsiTheme="majorHAnsi" w:cstheme="majorHAnsi"/>
            <w:color w:val="000000" w:themeColor="text1"/>
            <w:sz w:val="22"/>
          </w:rPr>
          <w:t>beacon services in favour of alternative sources of augmentation, such as SBAS and alternative sources of integrity, such as Receiver Autonomous Integrity Monitoring (RAIM)</w:t>
        </w:r>
      </w:ins>
      <w:r w:rsidRPr="000017EF">
        <w:rPr>
          <w:rFonts w:asciiTheme="majorHAnsi" w:hAnsiTheme="majorHAnsi" w:cstheme="majorHAnsi"/>
          <w:color w:val="000000" w:themeColor="text1"/>
          <w:sz w:val="22"/>
        </w:rPr>
        <w:t xml:space="preserve">. </w:t>
      </w:r>
      <w:del w:id="263" w:author="Alan Grant" w:date="2021-04-09T06:39:00Z">
        <w:r w:rsidRPr="000017EF" w:rsidDel="00CC0FA5">
          <w:rPr>
            <w:rFonts w:asciiTheme="majorHAnsi" w:hAnsiTheme="majorHAnsi" w:cstheme="majorHAnsi"/>
            <w:color w:val="000000" w:themeColor="text1"/>
            <w:sz w:val="22"/>
          </w:rPr>
          <w:delText xml:space="preserve">However, it is envisaged that at some point in the future, Space Based Augmentation Systems (SBAS) </w:delText>
        </w:r>
      </w:del>
      <w:ins w:id="264" w:author="Jaime Alvarez" w:date="2021-02-04T15:35:00Z">
        <w:del w:id="265" w:author="Alan Grant" w:date="2021-04-09T06:39:00Z">
          <w:r w:rsidR="00103E32" w:rsidRPr="000017EF" w:rsidDel="00CC0FA5">
            <w:rPr>
              <w:rFonts w:asciiTheme="majorHAnsi" w:hAnsiTheme="majorHAnsi" w:cstheme="majorHAnsi"/>
              <w:color w:val="000000" w:themeColor="text1"/>
              <w:sz w:val="22"/>
            </w:rPr>
            <w:delText xml:space="preserve">and others means providing integrity </w:delText>
          </w:r>
        </w:del>
      </w:ins>
      <w:del w:id="266" w:author="Alan Grant" w:date="2021-04-09T06:39:00Z">
        <w:r w:rsidRPr="000017EF" w:rsidDel="00CC0FA5">
          <w:rPr>
            <w:rFonts w:asciiTheme="majorHAnsi" w:hAnsiTheme="majorHAnsi" w:cstheme="majorHAnsi"/>
            <w:color w:val="000000" w:themeColor="text1"/>
            <w:sz w:val="22"/>
          </w:rPr>
          <w:delText>could support maritime navigation, either as the primary or backup service.</w:delText>
        </w:r>
      </w:del>
      <w:r w:rsidRPr="000017EF">
        <w:rPr>
          <w:rFonts w:asciiTheme="majorHAnsi" w:hAnsiTheme="majorHAnsi" w:cstheme="majorHAnsi"/>
          <w:color w:val="000000" w:themeColor="text1"/>
          <w:sz w:val="22"/>
        </w:rPr>
        <w:t xml:space="preserve"> </w:t>
      </w:r>
    </w:p>
    <w:p w14:paraId="6F329649" w14:textId="77777777" w:rsidR="00AC49EA" w:rsidRPr="00A574DA" w:rsidDel="00FB2111" w:rsidRDefault="00AC49EA" w:rsidP="00AC49EA">
      <w:pPr>
        <w:pStyle w:val="Textedesaisie"/>
      </w:pPr>
    </w:p>
    <w:p w14:paraId="02BC6EA7" w14:textId="2A04315B" w:rsidR="000D5120" w:rsidRPr="00A574DA" w:rsidRDefault="000D5120" w:rsidP="0056144A">
      <w:pPr>
        <w:pStyle w:val="Heading3"/>
        <w:jc w:val="both"/>
      </w:pPr>
      <w:bookmarkStart w:id="267" w:name="_Toc497816266"/>
      <w:bookmarkStart w:id="268" w:name="_Toc497816267"/>
      <w:bookmarkStart w:id="269" w:name="_Toc445900737"/>
      <w:bookmarkStart w:id="270" w:name="_Toc24466874"/>
      <w:bookmarkEnd w:id="267"/>
      <w:bookmarkEnd w:id="268"/>
      <w:r w:rsidRPr="00A574DA">
        <w:t>Terrestrial radio-navigation services for GNSS resilience</w:t>
      </w:r>
      <w:bookmarkEnd w:id="269"/>
      <w:r w:rsidR="00C10218" w:rsidRPr="00A574DA">
        <w:t xml:space="preserve"> –</w:t>
      </w:r>
      <w:r w:rsidR="00C6181E" w:rsidRPr="00A574DA">
        <w:t xml:space="preserve"> </w:t>
      </w:r>
      <w:del w:id="271" w:author="Alan Grant" w:date="2021-04-13T14:21:00Z">
        <w:r w:rsidR="00EE1C47" w:rsidRPr="00A574DA" w:rsidDel="00BE300C">
          <w:delText>c</w:delText>
        </w:r>
        <w:r w:rsidR="00C10218" w:rsidRPr="00A574DA" w:rsidDel="00BE300C">
          <w:delText xml:space="preserve">onversion </w:delText>
        </w:r>
      </w:del>
      <w:ins w:id="272" w:author="Alan Grant" w:date="2021-04-13T14:21:00Z">
        <w:r w:rsidR="00BE300C">
          <w:t>using</w:t>
        </w:r>
      </w:ins>
      <w:del w:id="273" w:author="Alan Grant" w:date="2021-04-13T14:21:00Z">
        <w:r w:rsidR="00C10218" w:rsidRPr="00A574DA" w:rsidDel="00BE300C">
          <w:delText>of</w:delText>
        </w:r>
      </w:del>
      <w:r w:rsidR="00C10218" w:rsidRPr="00A574DA">
        <w:t xml:space="preserve"> existing DGNSS radio beacons</w:t>
      </w:r>
      <w:r w:rsidR="00F04E84" w:rsidRPr="00A574DA">
        <w:t xml:space="preserve"> for GNSS backup service</w:t>
      </w:r>
      <w:bookmarkEnd w:id="270"/>
      <w:ins w:id="274" w:author="Alan Grant" w:date="2021-04-13T14:13:00Z">
        <w:r w:rsidR="000330CD">
          <w:t xml:space="preserve"> – (R-Mode)</w:t>
        </w:r>
      </w:ins>
    </w:p>
    <w:p w14:paraId="11EDA129" w14:textId="77777777" w:rsidR="003E34D0" w:rsidRPr="00A574DA" w:rsidRDefault="003E34D0" w:rsidP="002B219E"/>
    <w:p w14:paraId="644C66FB" w14:textId="77777777" w:rsidR="00985FD8" w:rsidRPr="000017EF" w:rsidRDefault="00985FD8" w:rsidP="00985FD8">
      <w:pPr>
        <w:jc w:val="both"/>
        <w:rPr>
          <w:rFonts w:asciiTheme="majorHAnsi" w:hAnsiTheme="majorHAnsi" w:cstheme="majorHAnsi"/>
          <w:color w:val="000000" w:themeColor="text1"/>
          <w:sz w:val="22"/>
        </w:rPr>
      </w:pPr>
      <w:r w:rsidRPr="000017EF">
        <w:rPr>
          <w:rFonts w:asciiTheme="majorHAnsi" w:hAnsiTheme="majorHAnsi" w:cstheme="majorHAnsi"/>
          <w:color w:val="000000" w:themeColor="text1"/>
          <w:sz w:val="22"/>
        </w:rPr>
        <w:t>R-Mode (Ranging Mode) is a proposed terrestrial backup navigation system, independent to GNSS, which uses ranging signals typically transmitted from existing maritime infrastructure, for example, medium frequency (MF) radio beacons or AIS</w:t>
      </w:r>
      <w:r w:rsidR="003E34D0" w:rsidRPr="000017EF">
        <w:rPr>
          <w:rFonts w:asciiTheme="majorHAnsi" w:hAnsiTheme="majorHAnsi" w:cstheme="majorHAnsi"/>
          <w:color w:val="000000" w:themeColor="text1"/>
          <w:sz w:val="22"/>
        </w:rPr>
        <w:t xml:space="preserve"> and VDES</w:t>
      </w:r>
      <w:r w:rsidRPr="000017EF">
        <w:rPr>
          <w:rFonts w:asciiTheme="majorHAnsi" w:hAnsiTheme="majorHAnsi" w:cstheme="majorHAnsi"/>
          <w:color w:val="000000" w:themeColor="text1"/>
          <w:sz w:val="22"/>
        </w:rPr>
        <w:t xml:space="preserve"> base stations. </w:t>
      </w:r>
    </w:p>
    <w:p w14:paraId="621787CB" w14:textId="77777777" w:rsidR="000D5120" w:rsidRPr="000017EF" w:rsidRDefault="000D5120" w:rsidP="0095539D">
      <w:pPr>
        <w:pStyle w:val="Textedesaisie"/>
        <w:rPr>
          <w:rFonts w:asciiTheme="majorHAnsi" w:hAnsiTheme="majorHAnsi" w:cstheme="majorHAnsi"/>
        </w:rPr>
      </w:pPr>
    </w:p>
    <w:p w14:paraId="3BC16411" w14:textId="612A0910" w:rsidR="00985FD8" w:rsidRPr="000017EF" w:rsidRDefault="000D5120" w:rsidP="00E16633">
      <w:pPr>
        <w:pStyle w:val="Textedesaisie"/>
        <w:rPr>
          <w:rFonts w:asciiTheme="majorHAnsi" w:hAnsiTheme="majorHAnsi" w:cstheme="majorHAnsi"/>
        </w:rPr>
      </w:pPr>
      <w:r w:rsidRPr="000017EF">
        <w:rPr>
          <w:rFonts w:asciiTheme="majorHAnsi" w:hAnsiTheme="majorHAnsi" w:cstheme="majorHAnsi"/>
        </w:rPr>
        <w:t>Noting the large number of DGNSS Medium Frequency</w:t>
      </w:r>
      <w:r w:rsidR="00F07F43" w:rsidRPr="000017EF">
        <w:rPr>
          <w:rFonts w:asciiTheme="majorHAnsi" w:hAnsiTheme="majorHAnsi" w:cstheme="majorHAnsi"/>
        </w:rPr>
        <w:t xml:space="preserve"> (MF)</w:t>
      </w:r>
      <w:r w:rsidRPr="000017EF">
        <w:rPr>
          <w:rFonts w:asciiTheme="majorHAnsi" w:hAnsiTheme="majorHAnsi" w:cstheme="majorHAnsi"/>
        </w:rPr>
        <w:t xml:space="preserve"> Radio Beacons in service worldwide, IALA views the </w:t>
      </w:r>
      <w:del w:id="275" w:author="Alan Grant" w:date="2021-04-13T14:22:00Z">
        <w:r w:rsidRPr="000017EF" w:rsidDel="00BE300C">
          <w:rPr>
            <w:rFonts w:asciiTheme="majorHAnsi" w:hAnsiTheme="majorHAnsi" w:cstheme="majorHAnsi"/>
          </w:rPr>
          <w:delText xml:space="preserve">conversion </w:delText>
        </w:r>
      </w:del>
      <w:ins w:id="276" w:author="Alan Grant" w:date="2021-04-13T14:22:00Z">
        <w:r w:rsidR="00BE300C">
          <w:rPr>
            <w:rFonts w:asciiTheme="majorHAnsi" w:hAnsiTheme="majorHAnsi" w:cstheme="majorHAnsi"/>
          </w:rPr>
          <w:t>use</w:t>
        </w:r>
        <w:r w:rsidR="00BE300C" w:rsidRPr="000017EF">
          <w:rPr>
            <w:rFonts w:asciiTheme="majorHAnsi" w:hAnsiTheme="majorHAnsi" w:cstheme="majorHAnsi"/>
          </w:rPr>
          <w:t xml:space="preserve"> </w:t>
        </w:r>
      </w:ins>
      <w:r w:rsidRPr="000017EF">
        <w:rPr>
          <w:rFonts w:asciiTheme="majorHAnsi" w:hAnsiTheme="majorHAnsi" w:cstheme="majorHAnsi"/>
        </w:rPr>
        <w:t xml:space="preserve">of these </w:t>
      </w:r>
      <w:r w:rsidR="00EE1C47" w:rsidRPr="000017EF">
        <w:rPr>
          <w:rFonts w:asciiTheme="majorHAnsi" w:hAnsiTheme="majorHAnsi" w:cstheme="majorHAnsi"/>
        </w:rPr>
        <w:t xml:space="preserve">beacons </w:t>
      </w:r>
      <w:r w:rsidRPr="000017EF">
        <w:rPr>
          <w:rFonts w:asciiTheme="majorHAnsi" w:hAnsiTheme="majorHAnsi" w:cstheme="majorHAnsi"/>
        </w:rPr>
        <w:t>to</w:t>
      </w:r>
      <w:ins w:id="277" w:author="Alan Grant" w:date="2021-04-13T14:22:00Z">
        <w:r w:rsidR="00BE300C">
          <w:rPr>
            <w:rFonts w:asciiTheme="majorHAnsi" w:hAnsiTheme="majorHAnsi" w:cstheme="majorHAnsi"/>
          </w:rPr>
          <w:t xml:space="preserve"> support</w:t>
        </w:r>
      </w:ins>
      <w:r w:rsidRPr="000017EF">
        <w:rPr>
          <w:rFonts w:asciiTheme="majorHAnsi" w:hAnsiTheme="majorHAnsi" w:cstheme="majorHAnsi"/>
        </w:rPr>
        <w:t xml:space="preserve"> R-Mode operation as having</w:t>
      </w:r>
      <w:r w:rsidR="00EE1C47" w:rsidRPr="000017EF">
        <w:rPr>
          <w:rFonts w:asciiTheme="majorHAnsi" w:hAnsiTheme="majorHAnsi" w:cstheme="majorHAnsi"/>
        </w:rPr>
        <w:t xml:space="preserve"> the</w:t>
      </w:r>
      <w:r w:rsidRPr="000017EF">
        <w:rPr>
          <w:rFonts w:asciiTheme="majorHAnsi" w:hAnsiTheme="majorHAnsi" w:cstheme="majorHAnsi"/>
        </w:rPr>
        <w:t xml:space="preserve"> potential for providing </w:t>
      </w:r>
      <w:r w:rsidR="007B558F" w:rsidRPr="000017EF">
        <w:rPr>
          <w:rFonts w:asciiTheme="majorHAnsi" w:hAnsiTheme="majorHAnsi" w:cstheme="majorHAnsi"/>
        </w:rPr>
        <w:t xml:space="preserve">global network of harmonised </w:t>
      </w:r>
      <w:r w:rsidRPr="000017EF">
        <w:rPr>
          <w:rFonts w:asciiTheme="majorHAnsi" w:hAnsiTheme="majorHAnsi" w:cstheme="majorHAnsi"/>
        </w:rPr>
        <w:t xml:space="preserve">terrestrial back-up positioning for GNSS. Positioning accuracy would depend on </w:t>
      </w:r>
      <w:r w:rsidR="00EE1C47" w:rsidRPr="000017EF">
        <w:rPr>
          <w:rFonts w:asciiTheme="majorHAnsi" w:hAnsiTheme="majorHAnsi" w:cstheme="majorHAnsi"/>
        </w:rPr>
        <w:t xml:space="preserve">the </w:t>
      </w:r>
      <w:r w:rsidR="00EA5B03" w:rsidRPr="000017EF">
        <w:rPr>
          <w:rFonts w:asciiTheme="majorHAnsi" w:hAnsiTheme="majorHAnsi" w:cstheme="majorHAnsi"/>
        </w:rPr>
        <w:t xml:space="preserve">number of </w:t>
      </w:r>
      <w:r w:rsidRPr="000017EF">
        <w:rPr>
          <w:rFonts w:asciiTheme="majorHAnsi" w:hAnsiTheme="majorHAnsi" w:cstheme="majorHAnsi"/>
        </w:rPr>
        <w:t>beacon</w:t>
      </w:r>
      <w:r w:rsidR="00EA5B03" w:rsidRPr="000017EF">
        <w:rPr>
          <w:rFonts w:asciiTheme="majorHAnsi" w:hAnsiTheme="majorHAnsi" w:cstheme="majorHAnsi"/>
        </w:rPr>
        <w:t>s</w:t>
      </w:r>
      <w:r w:rsidRPr="000017EF">
        <w:rPr>
          <w:rFonts w:asciiTheme="majorHAnsi" w:hAnsiTheme="majorHAnsi" w:cstheme="majorHAnsi"/>
        </w:rPr>
        <w:t>, geometry, and other factors.</w:t>
      </w:r>
    </w:p>
    <w:p w14:paraId="0528BA8B" w14:textId="77777777" w:rsidR="000D5120" w:rsidRPr="00A574DA" w:rsidRDefault="000D5120" w:rsidP="00E16633">
      <w:pPr>
        <w:pStyle w:val="Textedesaisie"/>
      </w:pPr>
    </w:p>
    <w:p w14:paraId="06891C39" w14:textId="043A110F" w:rsidR="00F04E84" w:rsidRPr="00A574DA" w:rsidDel="00EC1858" w:rsidRDefault="000D5120" w:rsidP="00055A46">
      <w:pPr>
        <w:pStyle w:val="CommentText"/>
        <w:rPr>
          <w:del w:id="278" w:author="Hoppe, Michael" w:date="2021-04-12T15:50:00Z"/>
          <w:color w:val="000000" w:themeColor="text1"/>
          <w:sz w:val="22"/>
          <w:szCs w:val="22"/>
        </w:rPr>
      </w:pPr>
      <w:r w:rsidRPr="00A574DA">
        <w:rPr>
          <w:color w:val="000000" w:themeColor="text1"/>
          <w:sz w:val="22"/>
          <w:szCs w:val="22"/>
        </w:rPr>
        <w:lastRenderedPageBreak/>
        <w:t xml:space="preserve">IALA </w:t>
      </w:r>
      <w:r w:rsidR="00EA5B03" w:rsidRPr="00A574DA">
        <w:rPr>
          <w:color w:val="000000" w:themeColor="text1"/>
          <w:sz w:val="22"/>
          <w:szCs w:val="22"/>
        </w:rPr>
        <w:t>r</w:t>
      </w:r>
      <w:r w:rsidRPr="00A574DA">
        <w:rPr>
          <w:color w:val="000000" w:themeColor="text1"/>
          <w:sz w:val="22"/>
          <w:szCs w:val="22"/>
        </w:rPr>
        <w:t xml:space="preserve">ecommends that its members </w:t>
      </w:r>
      <w:del w:id="279" w:author="Alan Grant" w:date="2021-04-09T06:41:00Z">
        <w:r w:rsidRPr="00A574DA" w:rsidDel="00CC0FA5">
          <w:rPr>
            <w:color w:val="000000" w:themeColor="text1"/>
            <w:sz w:val="22"/>
            <w:szCs w:val="22"/>
          </w:rPr>
          <w:delText xml:space="preserve">should </w:delText>
        </w:r>
      </w:del>
      <w:r w:rsidR="003440E5" w:rsidRPr="00A574DA">
        <w:rPr>
          <w:color w:val="000000" w:themeColor="text1"/>
          <w:sz w:val="22"/>
          <w:szCs w:val="22"/>
        </w:rPr>
        <w:t>retain</w:t>
      </w:r>
      <w:r w:rsidRPr="00A574DA">
        <w:rPr>
          <w:color w:val="000000" w:themeColor="text1"/>
          <w:sz w:val="22"/>
          <w:szCs w:val="22"/>
        </w:rPr>
        <w:t xml:space="preserve"> existing DGNSS Medium Frequency Radio</w:t>
      </w:r>
      <w:ins w:id="280" w:author="Alan Grant" w:date="2021-04-13T14:08:00Z">
        <w:r w:rsidR="000330CD">
          <w:t xml:space="preserve"> </w:t>
        </w:r>
      </w:ins>
      <w:r w:rsidR="00055A46" w:rsidRPr="00A574DA">
        <w:rPr>
          <w:color w:val="000000" w:themeColor="text1"/>
          <w:sz w:val="22"/>
          <w:szCs w:val="22"/>
        </w:rPr>
        <w:t>b</w:t>
      </w:r>
      <w:r w:rsidRPr="00A574DA">
        <w:rPr>
          <w:color w:val="000000" w:themeColor="text1"/>
          <w:sz w:val="22"/>
          <w:szCs w:val="22"/>
        </w:rPr>
        <w:t>eacon</w:t>
      </w:r>
      <w:r w:rsidR="00055A46" w:rsidRPr="00A574DA">
        <w:rPr>
          <w:color w:val="000000" w:themeColor="text1"/>
          <w:sz w:val="22"/>
          <w:szCs w:val="22"/>
        </w:rPr>
        <w:t xml:space="preserve"> infrastructure</w:t>
      </w:r>
      <w:ins w:id="281" w:author="Alan Grant" w:date="2021-04-13T07:05:00Z">
        <w:r w:rsidR="00CE3486">
          <w:t xml:space="preserve"> to support </w:t>
        </w:r>
      </w:ins>
      <w:del w:id="282" w:author="Alan Grant" w:date="2021-04-13T07:05:00Z">
        <w:r w:rsidRPr="00A574DA" w:rsidDel="00CE3486">
          <w:rPr>
            <w:color w:val="000000" w:themeColor="text1"/>
            <w:sz w:val="22"/>
            <w:szCs w:val="22"/>
          </w:rPr>
          <w:delText xml:space="preserve"> </w:delText>
        </w:r>
        <w:r w:rsidR="00F04E84" w:rsidRPr="00A574DA" w:rsidDel="00CE3486">
          <w:rPr>
            <w:color w:val="000000" w:themeColor="text1"/>
            <w:sz w:val="22"/>
            <w:szCs w:val="22"/>
          </w:rPr>
          <w:delText xml:space="preserve">for </w:delText>
        </w:r>
        <w:r w:rsidR="00EA5B03" w:rsidRPr="00A574DA" w:rsidDel="00CE3486">
          <w:rPr>
            <w:color w:val="000000" w:themeColor="text1"/>
            <w:sz w:val="22"/>
            <w:szCs w:val="22"/>
          </w:rPr>
          <w:delText xml:space="preserve">potential use of </w:delText>
        </w:r>
      </w:del>
      <w:r w:rsidR="00F04E84" w:rsidRPr="00A574DA">
        <w:rPr>
          <w:color w:val="000000" w:themeColor="text1"/>
          <w:sz w:val="22"/>
          <w:szCs w:val="22"/>
        </w:rPr>
        <w:t xml:space="preserve">GNSS </w:t>
      </w:r>
      <w:r w:rsidR="00484AC7" w:rsidRPr="00A574DA">
        <w:rPr>
          <w:color w:val="000000" w:themeColor="text1"/>
          <w:sz w:val="22"/>
          <w:szCs w:val="22"/>
        </w:rPr>
        <w:t>backup</w:t>
      </w:r>
      <w:ins w:id="283" w:author="Alan Grant" w:date="2021-04-13T07:05:00Z">
        <w:r w:rsidR="00CE3486">
          <w:t xml:space="preserve"> services</w:t>
        </w:r>
      </w:ins>
      <w:del w:id="284" w:author="Alan Grant" w:date="2021-04-13T07:05:00Z">
        <w:r w:rsidR="00484AC7" w:rsidRPr="00A574DA" w:rsidDel="00CE3486">
          <w:rPr>
            <w:color w:val="000000" w:themeColor="text1"/>
            <w:sz w:val="22"/>
            <w:szCs w:val="22"/>
          </w:rPr>
          <w:delText>,</w:delText>
        </w:r>
        <w:r w:rsidR="00985FD8" w:rsidRPr="00A574DA" w:rsidDel="00CE3486">
          <w:rPr>
            <w:color w:val="000000" w:themeColor="text1"/>
            <w:sz w:val="22"/>
            <w:szCs w:val="22"/>
          </w:rPr>
          <w:delText xml:space="preserve"> </w:delText>
        </w:r>
        <w:r w:rsidRPr="00A574DA" w:rsidDel="00CE3486">
          <w:rPr>
            <w:color w:val="000000" w:themeColor="text1"/>
            <w:sz w:val="22"/>
            <w:szCs w:val="22"/>
          </w:rPr>
          <w:delText xml:space="preserve">when technical </w:delText>
        </w:r>
        <w:r w:rsidR="00484AC7" w:rsidRPr="00A574DA" w:rsidDel="00CE3486">
          <w:rPr>
            <w:color w:val="000000" w:themeColor="text1"/>
            <w:sz w:val="22"/>
            <w:szCs w:val="22"/>
          </w:rPr>
          <w:delText>guidance is available</w:delText>
        </w:r>
      </w:del>
      <w:r w:rsidR="00484AC7" w:rsidRPr="00A574DA">
        <w:rPr>
          <w:color w:val="000000" w:themeColor="text1"/>
          <w:sz w:val="22"/>
          <w:szCs w:val="22"/>
        </w:rPr>
        <w:t>.</w:t>
      </w:r>
      <w:ins w:id="285" w:author="Alan Grant" w:date="2021-04-13T07:05:00Z">
        <w:r w:rsidR="00CE3486">
          <w:t xml:space="preserve"> </w:t>
        </w:r>
      </w:ins>
    </w:p>
    <w:p w14:paraId="550C7340" w14:textId="77777777" w:rsidR="00F04E84" w:rsidRPr="00A574DA" w:rsidDel="00EC1858" w:rsidRDefault="00F04E84">
      <w:pPr>
        <w:pStyle w:val="CommentText"/>
        <w:rPr>
          <w:del w:id="286" w:author="Hoppe, Michael" w:date="2021-04-12T15:50:00Z"/>
        </w:rPr>
        <w:pPrChange w:id="287" w:author="Hoppe, Michael" w:date="2021-04-12T15:50:00Z">
          <w:pPr>
            <w:pStyle w:val="Textedesaisie"/>
          </w:pPr>
        </w:pPrChange>
      </w:pPr>
    </w:p>
    <w:p w14:paraId="59AE2F19" w14:textId="42AD21A6" w:rsidR="000D5120" w:rsidRPr="00A574DA" w:rsidRDefault="000D5120" w:rsidP="00E16633">
      <w:pPr>
        <w:pStyle w:val="Textedesaisie"/>
      </w:pPr>
      <w:r w:rsidRPr="00A574DA">
        <w:t>If existing DGNSS Medium Frequency Radio</w:t>
      </w:r>
      <w:ins w:id="288" w:author="Alan Grant" w:date="2021-04-13T14:08:00Z">
        <w:r w:rsidR="000330CD">
          <w:t xml:space="preserve"> </w:t>
        </w:r>
      </w:ins>
      <w:ins w:id="289" w:author="Alan Grant" w:date="2021-04-13T07:05:00Z">
        <w:r w:rsidR="00CE3486">
          <w:t>b</w:t>
        </w:r>
      </w:ins>
      <w:del w:id="290" w:author="Alan Grant" w:date="2021-04-13T07:05:00Z">
        <w:r w:rsidRPr="00A574DA" w:rsidDel="00CE3486">
          <w:delText xml:space="preserve"> B</w:delText>
        </w:r>
      </w:del>
      <w:r w:rsidRPr="00A574DA">
        <w:t xml:space="preserve">eacon </w:t>
      </w:r>
      <w:r w:rsidR="003E34D0" w:rsidRPr="00A574DA">
        <w:t xml:space="preserve">services </w:t>
      </w:r>
      <w:r w:rsidRPr="00A574DA">
        <w:t>are to be discontinued, then the sites and antennas should be retained in anticipation of conversion to R-Mode operation</w:t>
      </w:r>
      <w:ins w:id="291" w:author="Alan Grant" w:date="2021-04-09T06:41:00Z">
        <w:r w:rsidR="00CC0FA5">
          <w:t xml:space="preserve"> in the near future</w:t>
        </w:r>
      </w:ins>
      <w:r w:rsidRPr="00A574DA">
        <w:t>.</w:t>
      </w:r>
    </w:p>
    <w:p w14:paraId="0A51AB8D" w14:textId="77777777" w:rsidR="00F07F43" w:rsidRPr="00A574DA" w:rsidRDefault="00F07F43" w:rsidP="00F07F43">
      <w:pPr>
        <w:pStyle w:val="Textedesaisie"/>
      </w:pPr>
    </w:p>
    <w:p w14:paraId="7A2EEF0D" w14:textId="49A0808C" w:rsidR="00F07F43" w:rsidRDefault="00F07F43" w:rsidP="00F07F43">
      <w:pPr>
        <w:pStyle w:val="Textedesaisie"/>
        <w:rPr>
          <w:ins w:id="292" w:author="Alan Grant" w:date="2021-04-13T14:12:00Z"/>
        </w:rPr>
      </w:pPr>
      <w:r w:rsidRPr="00A574DA">
        <w:t xml:space="preserve">IALA </w:t>
      </w:r>
      <w:r w:rsidR="00EA5B03" w:rsidRPr="00A574DA">
        <w:t>is working</w:t>
      </w:r>
      <w:r w:rsidRPr="00A574DA">
        <w:t xml:space="preserve"> to determine the potential for R-Mode positioning services at MF</w:t>
      </w:r>
      <w:ins w:id="293" w:author="Hoppe, Michael" w:date="2021-04-12T15:50:00Z">
        <w:r w:rsidR="00EC1858">
          <w:t>/VHF</w:t>
        </w:r>
      </w:ins>
      <w:r w:rsidRPr="00A574DA">
        <w:t xml:space="preserve"> and to develop technical guidance for shore providers of this future PNT service. </w:t>
      </w:r>
    </w:p>
    <w:p w14:paraId="2D705B25" w14:textId="77777777" w:rsidR="000330CD" w:rsidRDefault="000330CD" w:rsidP="00F07F43">
      <w:pPr>
        <w:pStyle w:val="Textedesaisie"/>
        <w:rPr>
          <w:ins w:id="294" w:author="Alan Grant" w:date="2021-04-13T14:12:00Z"/>
        </w:rPr>
      </w:pPr>
    </w:p>
    <w:p w14:paraId="1F980D0E" w14:textId="77777777" w:rsidR="000330CD" w:rsidRPr="00A574DA" w:rsidRDefault="000330CD" w:rsidP="000330CD">
      <w:pPr>
        <w:pStyle w:val="Heading3"/>
        <w:numPr>
          <w:ilvl w:val="2"/>
          <w:numId w:val="46"/>
        </w:numPr>
        <w:jc w:val="both"/>
        <w:rPr>
          <w:ins w:id="295" w:author="Alan Grant" w:date="2021-04-13T14:12:00Z"/>
        </w:rPr>
      </w:pPr>
      <w:ins w:id="296" w:author="Alan Grant" w:date="2021-04-13T14:12:00Z">
        <w:r w:rsidRPr="00A574DA">
          <w:t>Terrestrial radio-navigation services for GNSS resilience – R-Mode use of AIS or VDES shore stations</w:t>
        </w:r>
      </w:ins>
    </w:p>
    <w:p w14:paraId="27398424" w14:textId="77777777" w:rsidR="000330CD" w:rsidRPr="00A574DA" w:rsidRDefault="000330CD" w:rsidP="000330CD">
      <w:pPr>
        <w:jc w:val="both"/>
        <w:rPr>
          <w:ins w:id="297" w:author="Alan Grant" w:date="2021-04-13T14:12:00Z"/>
        </w:rPr>
      </w:pPr>
    </w:p>
    <w:p w14:paraId="648F1971" w14:textId="77777777" w:rsidR="000330CD" w:rsidRPr="00A574DA" w:rsidRDefault="000330CD" w:rsidP="000330CD">
      <w:pPr>
        <w:jc w:val="both"/>
        <w:rPr>
          <w:ins w:id="298" w:author="Alan Grant" w:date="2021-04-13T14:12:00Z"/>
          <w:sz w:val="22"/>
        </w:rPr>
      </w:pPr>
      <w:ins w:id="299" w:author="Alan Grant" w:date="2021-04-13T14:12:00Z">
        <w:r w:rsidRPr="00A574DA">
          <w:rPr>
            <w:sz w:val="22"/>
          </w:rPr>
          <w:t xml:space="preserve">With existing AIS base station networks covering much of the coastlines of shore states, the potential use of R-Mode positioning using AIS or VDES base stations (VHF R-Mode) is currently under discussion. </w:t>
        </w:r>
      </w:ins>
    </w:p>
    <w:p w14:paraId="60CFDF03" w14:textId="77777777" w:rsidR="000330CD" w:rsidRPr="00A574DA" w:rsidRDefault="000330CD" w:rsidP="000330CD">
      <w:pPr>
        <w:jc w:val="both"/>
        <w:rPr>
          <w:ins w:id="300" w:author="Alan Grant" w:date="2021-04-13T14:12:00Z"/>
          <w:sz w:val="22"/>
        </w:rPr>
      </w:pPr>
    </w:p>
    <w:p w14:paraId="21AB6390" w14:textId="77777777" w:rsidR="000330CD" w:rsidRPr="00A574DA" w:rsidRDefault="000330CD" w:rsidP="000330CD">
      <w:pPr>
        <w:jc w:val="both"/>
        <w:rPr>
          <w:ins w:id="301" w:author="Alan Grant" w:date="2021-04-13T14:12:00Z"/>
          <w:sz w:val="22"/>
        </w:rPr>
      </w:pPr>
      <w:ins w:id="302" w:author="Alan Grant" w:date="2021-04-13T14:12:00Z">
        <w:r w:rsidRPr="00A574DA">
          <w:rPr>
            <w:sz w:val="22"/>
          </w:rPr>
          <w:t>This form of terrestrial back-up service could be delivered on the AIS-1 and AIS-2 frequencies, but these are designated for safety of navigation especially ship-ship and ship-shore information transfer and adding additional channel loading is most undesirable.</w:t>
        </w:r>
      </w:ins>
    </w:p>
    <w:p w14:paraId="47174D40" w14:textId="77777777" w:rsidR="000330CD" w:rsidRPr="00A574DA" w:rsidRDefault="000330CD" w:rsidP="000330CD">
      <w:pPr>
        <w:jc w:val="both"/>
        <w:rPr>
          <w:ins w:id="303" w:author="Alan Grant" w:date="2021-04-13T14:12:00Z"/>
          <w:sz w:val="22"/>
        </w:rPr>
      </w:pPr>
    </w:p>
    <w:p w14:paraId="63FB6418" w14:textId="77777777" w:rsidR="000330CD" w:rsidRPr="00A574DA" w:rsidRDefault="000330CD" w:rsidP="000330CD">
      <w:pPr>
        <w:jc w:val="both"/>
        <w:rPr>
          <w:ins w:id="304" w:author="Alan Grant" w:date="2021-04-13T14:12:00Z"/>
          <w:sz w:val="22"/>
        </w:rPr>
      </w:pPr>
      <w:ins w:id="305" w:author="Alan Grant" w:date="2021-04-13T14:12:00Z">
        <w:r w:rsidRPr="00A574DA">
          <w:rPr>
            <w:sz w:val="22"/>
          </w:rPr>
          <w:t xml:space="preserve">The VDES scheme has sufficient channel capacity to accommodate VHF R-Mode. Synchronisation could be provided by GNSS when GNSS timing is available. Local clocks using miniature caesium or rubidium timing standards, now available at low cost, could provide timing continuity when GNSS timing is disrupted. An option could be to use a longer-range radio timing signal, of suitable waveform, to resynchronise the local clocks at intervals. eLoran </w:t>
        </w:r>
        <w:r>
          <w:rPr>
            <w:sz w:val="22"/>
          </w:rPr>
          <w:t xml:space="preserve">or MF-R-Mode </w:t>
        </w:r>
        <w:r w:rsidRPr="00A574DA">
          <w:rPr>
            <w:sz w:val="22"/>
          </w:rPr>
          <w:t>might be a candidate</w:t>
        </w:r>
        <w:r>
          <w:rPr>
            <w:sz w:val="22"/>
          </w:rPr>
          <w:t>s</w:t>
        </w:r>
        <w:r w:rsidRPr="00A574DA">
          <w:rPr>
            <w:sz w:val="22"/>
          </w:rPr>
          <w:t xml:space="preserve"> for this.</w:t>
        </w:r>
      </w:ins>
    </w:p>
    <w:p w14:paraId="3E3BD060" w14:textId="77777777" w:rsidR="000330CD" w:rsidRPr="00A574DA" w:rsidRDefault="000330CD" w:rsidP="000330CD">
      <w:pPr>
        <w:jc w:val="both"/>
        <w:rPr>
          <w:ins w:id="306" w:author="Alan Grant" w:date="2021-04-13T14:12:00Z"/>
          <w:sz w:val="22"/>
        </w:rPr>
      </w:pPr>
    </w:p>
    <w:p w14:paraId="17B5BCAF" w14:textId="77777777" w:rsidR="000330CD" w:rsidRPr="00A574DA" w:rsidRDefault="000330CD" w:rsidP="000330CD">
      <w:pPr>
        <w:jc w:val="both"/>
        <w:rPr>
          <w:ins w:id="307" w:author="Alan Grant" w:date="2021-04-13T14:12:00Z"/>
          <w:sz w:val="22"/>
        </w:rPr>
      </w:pPr>
      <w:ins w:id="308" w:author="Alan Grant" w:date="2021-04-13T14:12:00Z">
        <w:r w:rsidRPr="00A574DA">
          <w:rPr>
            <w:sz w:val="22"/>
          </w:rPr>
          <w:t>IALA notes the test bed</w:t>
        </w:r>
        <w:r>
          <w:rPr>
            <w:sz w:val="22"/>
          </w:rPr>
          <w:t>s</w:t>
        </w:r>
        <w:r w:rsidRPr="00A574DA">
          <w:rPr>
            <w:sz w:val="22"/>
          </w:rPr>
          <w:t xml:space="preserve"> work already under way in different areas and encourages its members to </w:t>
        </w:r>
        <w:r>
          <w:rPr>
            <w:sz w:val="22"/>
          </w:rPr>
          <w:t>support</w:t>
        </w:r>
        <w:r w:rsidRPr="00A574DA">
          <w:rPr>
            <w:sz w:val="22"/>
          </w:rPr>
          <w:t xml:space="preserve"> further trials.</w:t>
        </w:r>
      </w:ins>
    </w:p>
    <w:p w14:paraId="321435D4" w14:textId="77777777" w:rsidR="000330CD" w:rsidRPr="00A574DA" w:rsidRDefault="000330CD" w:rsidP="000330CD">
      <w:pPr>
        <w:jc w:val="both"/>
        <w:rPr>
          <w:ins w:id="309" w:author="Alan Grant" w:date="2021-04-13T14:12:00Z"/>
          <w:sz w:val="22"/>
        </w:rPr>
      </w:pPr>
    </w:p>
    <w:p w14:paraId="4C61DEF4" w14:textId="77777777" w:rsidR="000330CD" w:rsidRPr="00A574DA" w:rsidRDefault="000330CD" w:rsidP="000330CD">
      <w:pPr>
        <w:jc w:val="both"/>
        <w:rPr>
          <w:ins w:id="310" w:author="Alan Grant" w:date="2021-04-13T14:12:00Z"/>
          <w:sz w:val="22"/>
        </w:rPr>
      </w:pPr>
      <w:ins w:id="311" w:author="Alan Grant" w:date="2021-04-13T14:12:00Z">
        <w:r w:rsidRPr="00A574DA">
          <w:rPr>
            <w:sz w:val="22"/>
          </w:rPr>
          <w:t>IALA envisages, subject to satisfactory test bed outcomes, provision of Recommendations and Guidelines for both MF R-Mode and VHF R-Mode positioning services.</w:t>
        </w:r>
      </w:ins>
    </w:p>
    <w:p w14:paraId="61B327C8" w14:textId="77777777" w:rsidR="000330CD" w:rsidRPr="00A574DA" w:rsidRDefault="000330CD" w:rsidP="000330CD">
      <w:pPr>
        <w:jc w:val="both"/>
        <w:rPr>
          <w:ins w:id="312" w:author="Alan Grant" w:date="2021-04-13T14:12:00Z"/>
          <w:sz w:val="22"/>
        </w:rPr>
      </w:pPr>
    </w:p>
    <w:p w14:paraId="310A0823" w14:textId="77777777" w:rsidR="000330CD" w:rsidRPr="00A574DA" w:rsidRDefault="000330CD" w:rsidP="000330CD">
      <w:pPr>
        <w:jc w:val="both"/>
        <w:rPr>
          <w:ins w:id="313" w:author="Alan Grant" w:date="2021-04-13T14:12:00Z"/>
          <w:sz w:val="22"/>
        </w:rPr>
      </w:pPr>
      <w:ins w:id="314" w:author="Alan Grant" w:date="2021-04-13T14:12:00Z">
        <w:r w:rsidRPr="00A574DA">
          <w:rPr>
            <w:sz w:val="22"/>
          </w:rPr>
          <w:t>Ship receiving equipment for new PNT services such as eLoran-eChayka, MF R-Mode, and VHF R-Mode may take time to reach the market, but IALA envisages that modern software radio technology will enable economic receiving solutions to be developed, covering all necessary frequency bands.</w:t>
        </w:r>
      </w:ins>
    </w:p>
    <w:p w14:paraId="65A254B2" w14:textId="77777777" w:rsidR="000330CD" w:rsidRPr="00A574DA" w:rsidRDefault="000330CD" w:rsidP="00F07F43">
      <w:pPr>
        <w:pStyle w:val="Textedesaisie"/>
      </w:pPr>
    </w:p>
    <w:p w14:paraId="7595B3B7" w14:textId="77777777" w:rsidR="00F07F43" w:rsidRPr="00A574DA" w:rsidDel="00CC0FA5" w:rsidRDefault="00F07F43" w:rsidP="00F07F43">
      <w:pPr>
        <w:pStyle w:val="Textedesaisie"/>
        <w:rPr>
          <w:del w:id="315" w:author="Alan Grant" w:date="2021-04-09T06:41:00Z"/>
        </w:rPr>
      </w:pPr>
    </w:p>
    <w:p w14:paraId="0B1C6633" w14:textId="77777777" w:rsidR="000D5120" w:rsidRPr="00A574DA" w:rsidDel="00CC0FA5" w:rsidRDefault="000D5120" w:rsidP="00E16633">
      <w:pPr>
        <w:pStyle w:val="Textedesaisie"/>
        <w:rPr>
          <w:del w:id="316" w:author="Alan Grant" w:date="2021-04-09T06:41:00Z"/>
        </w:rPr>
      </w:pPr>
      <w:del w:id="317" w:author="Alan Grant" w:date="2021-04-09T06:41:00Z">
        <w:r w:rsidRPr="00A574DA" w:rsidDel="00CC0FA5">
          <w:delText>Conversion of existing DGNSS stations to</w:delText>
        </w:r>
        <w:r w:rsidR="00EE1C47" w:rsidRPr="00A574DA" w:rsidDel="00CC0FA5">
          <w:delText xml:space="preserve"> a</w:delText>
        </w:r>
        <w:r w:rsidRPr="00A574DA" w:rsidDel="00CC0FA5">
          <w:delText xml:space="preserve"> </w:delText>
        </w:r>
        <w:r w:rsidR="00F07F43" w:rsidRPr="00A574DA" w:rsidDel="00CC0FA5">
          <w:delText xml:space="preserve">R-Mode positioning service </w:delText>
        </w:r>
        <w:r w:rsidR="004D03CF" w:rsidRPr="00A574DA" w:rsidDel="00CC0FA5">
          <w:delText xml:space="preserve">could be used to offer additional resilient PNT data services. </w:delText>
        </w:r>
        <w:r w:rsidR="00F04E84" w:rsidRPr="00A574DA" w:rsidDel="00CC0FA5">
          <w:delText>The technological implications of this are still to be determined but IALA notes the potential for this service.</w:delText>
        </w:r>
      </w:del>
    </w:p>
    <w:p w14:paraId="5B896999" w14:textId="77777777" w:rsidR="000D5120" w:rsidRPr="00A574DA" w:rsidRDefault="000D5120" w:rsidP="00E16633">
      <w:pPr>
        <w:pStyle w:val="Textedesaisie"/>
      </w:pPr>
    </w:p>
    <w:p w14:paraId="41A4FFD4" w14:textId="77777777" w:rsidR="000D5120" w:rsidRPr="00A574DA" w:rsidRDefault="00C10218" w:rsidP="0056144A">
      <w:pPr>
        <w:pStyle w:val="Heading3"/>
        <w:jc w:val="both"/>
      </w:pPr>
      <w:bookmarkStart w:id="318" w:name="_Toc24466875"/>
      <w:r w:rsidRPr="00A574DA">
        <w:t>Terrestrial radio-navigation services for GNSS resilience – Loran</w:t>
      </w:r>
      <w:r w:rsidR="000442B3" w:rsidRPr="00A574DA">
        <w:t>-C</w:t>
      </w:r>
      <w:r w:rsidR="000D5120" w:rsidRPr="00A574DA">
        <w:t>, Chayka</w:t>
      </w:r>
      <w:r w:rsidRPr="00A574DA">
        <w:t>, eLoran, eChayka</w:t>
      </w:r>
      <w:bookmarkEnd w:id="318"/>
    </w:p>
    <w:p w14:paraId="71F73B68" w14:textId="77777777" w:rsidR="000D5120" w:rsidRPr="00A574DA" w:rsidRDefault="000D5120" w:rsidP="00E16633">
      <w:pPr>
        <w:pStyle w:val="Textedesaisie"/>
      </w:pPr>
    </w:p>
    <w:p w14:paraId="34AF0B5A" w14:textId="5ADFDFB7" w:rsidR="000D5120" w:rsidRPr="00A574DA" w:rsidRDefault="00321B18" w:rsidP="00E16633">
      <w:pPr>
        <w:pStyle w:val="Textedesaisie"/>
      </w:pPr>
      <w:r w:rsidRPr="00A574DA">
        <w:t>In some areas</w:t>
      </w:r>
      <w:ins w:id="319" w:author="Alan Grant" w:date="2021-04-09T06:41:00Z">
        <w:r w:rsidR="00CC0FA5">
          <w:t xml:space="preserve"> of the world,</w:t>
        </w:r>
      </w:ins>
      <w:r w:rsidRPr="00A574DA">
        <w:t xml:space="preserve"> </w:t>
      </w:r>
      <w:r w:rsidR="003E34D0" w:rsidRPr="00A574DA">
        <w:t xml:space="preserve">the existing </w:t>
      </w:r>
      <w:r w:rsidR="00D96DCF" w:rsidRPr="00A574DA">
        <w:t>Loran</w:t>
      </w:r>
      <w:r w:rsidRPr="00A574DA">
        <w:t>-C</w:t>
      </w:r>
      <w:r w:rsidR="00D96DCF" w:rsidRPr="00A574DA">
        <w:t xml:space="preserve"> and Chayka </w:t>
      </w:r>
      <w:r w:rsidR="003E34D0" w:rsidRPr="00A574DA">
        <w:t xml:space="preserve">chains </w:t>
      </w:r>
      <w:r w:rsidRPr="00A574DA">
        <w:t>may not</w:t>
      </w:r>
      <w:r w:rsidR="00D96DCF" w:rsidRPr="00A574DA">
        <w:t xml:space="preserve"> provide the </w:t>
      </w:r>
      <w:ins w:id="320" w:author="Alan Grant" w:date="2021-04-09T06:42:00Z">
        <w:r w:rsidR="000330CD">
          <w:t xml:space="preserve">necessary </w:t>
        </w:r>
      </w:ins>
      <w:del w:id="321" w:author="Alan Grant" w:date="2021-04-09T06:42:00Z">
        <w:r w:rsidR="00D96DCF" w:rsidRPr="00A574DA" w:rsidDel="00CC0FA5">
          <w:delText xml:space="preserve">position fixing </w:delText>
        </w:r>
      </w:del>
      <w:r w:rsidR="00645983" w:rsidRPr="00A574DA">
        <w:t xml:space="preserve">accuracy </w:t>
      </w:r>
      <w:r w:rsidR="003E34D0" w:rsidRPr="00A574DA">
        <w:t xml:space="preserve">required </w:t>
      </w:r>
      <w:del w:id="322" w:author="Alan Grant" w:date="2021-04-09T06:42:00Z">
        <w:r w:rsidRPr="00A574DA" w:rsidDel="00CC0FA5">
          <w:delText>for</w:delText>
        </w:r>
        <w:r w:rsidR="00D96DCF" w:rsidRPr="00A574DA" w:rsidDel="00CC0FA5">
          <w:delText xml:space="preserve"> </w:delText>
        </w:r>
        <w:r w:rsidR="00645983" w:rsidRPr="00A574DA" w:rsidDel="00CC0FA5">
          <w:delText>satisfactory</w:delText>
        </w:r>
      </w:del>
      <w:ins w:id="323" w:author="Alan Grant" w:date="2021-04-13T07:06:00Z">
        <w:r w:rsidR="00CE3486">
          <w:t>for many navigation operations</w:t>
        </w:r>
      </w:ins>
      <w:del w:id="324" w:author="Alan Grant" w:date="2021-04-13T07:06:00Z">
        <w:r w:rsidR="00645983" w:rsidRPr="00A574DA" w:rsidDel="00CE3486">
          <w:delText xml:space="preserve"> </w:delText>
        </w:r>
        <w:r w:rsidR="00D96DCF" w:rsidRPr="00A574DA" w:rsidDel="00CE3486">
          <w:delText>GNSS resilience</w:delText>
        </w:r>
      </w:del>
      <w:r w:rsidR="00D96DCF" w:rsidRPr="00A574DA">
        <w:t xml:space="preserve">, and </w:t>
      </w:r>
      <w:r w:rsidR="00C10218" w:rsidRPr="00A574DA">
        <w:t>conversion</w:t>
      </w:r>
      <w:r w:rsidR="00D96DCF" w:rsidRPr="00A574DA">
        <w:t xml:space="preserve"> of </w:t>
      </w:r>
      <w:r w:rsidR="003E34D0" w:rsidRPr="00A574DA">
        <w:t xml:space="preserve">these </w:t>
      </w:r>
      <w:r w:rsidR="00D96DCF" w:rsidRPr="00A574DA">
        <w:t>Loran</w:t>
      </w:r>
      <w:r w:rsidR="000442B3" w:rsidRPr="00A574DA">
        <w:t>-C</w:t>
      </w:r>
      <w:r w:rsidR="00D96DCF" w:rsidRPr="00A574DA">
        <w:t xml:space="preserve"> and Chayka chains to eLoran</w:t>
      </w:r>
      <w:r w:rsidR="003E34D0" w:rsidRPr="00A574DA">
        <w:t>/</w:t>
      </w:r>
      <w:r w:rsidR="00D96DCF" w:rsidRPr="00A574DA">
        <w:t xml:space="preserve">eChayka </w:t>
      </w:r>
      <w:r w:rsidR="003E34D0" w:rsidRPr="00A574DA">
        <w:t xml:space="preserve">may be </w:t>
      </w:r>
      <w:r w:rsidR="00D96DCF" w:rsidRPr="00A574DA">
        <w:t>desirable.</w:t>
      </w:r>
    </w:p>
    <w:p w14:paraId="3A535E3A" w14:textId="77777777" w:rsidR="003E34D0" w:rsidRPr="00A574DA" w:rsidRDefault="003E34D0" w:rsidP="00E16633">
      <w:pPr>
        <w:pStyle w:val="Textedesaisie"/>
      </w:pPr>
    </w:p>
    <w:p w14:paraId="2B52AB71" w14:textId="77777777" w:rsidR="003E34D0" w:rsidRPr="00A574DA" w:rsidRDefault="003E34D0" w:rsidP="00E16633">
      <w:pPr>
        <w:pStyle w:val="Textedesaisie"/>
      </w:pPr>
      <w:r w:rsidRPr="00A574DA">
        <w:t>IALA will work to ensure that technical guidance for eLoran</w:t>
      </w:r>
      <w:r w:rsidR="00375721" w:rsidRPr="00A574DA">
        <w:t xml:space="preserve"> </w:t>
      </w:r>
      <w:r w:rsidRPr="00A574DA">
        <w:t>/</w:t>
      </w:r>
      <w:r w:rsidR="00375721" w:rsidRPr="00A574DA">
        <w:t xml:space="preserve"> </w:t>
      </w:r>
      <w:r w:rsidRPr="00A574DA">
        <w:t>eChayka will be available.</w:t>
      </w:r>
    </w:p>
    <w:p w14:paraId="1D87D5C2" w14:textId="77777777" w:rsidR="000D5120" w:rsidRPr="00A574DA" w:rsidRDefault="000D5120" w:rsidP="00E16633">
      <w:pPr>
        <w:pStyle w:val="Textedesaisie"/>
      </w:pPr>
    </w:p>
    <w:p w14:paraId="7F2046CB" w14:textId="0A51E24B" w:rsidR="00C83034" w:rsidRPr="00A574DA" w:rsidDel="000330CD" w:rsidRDefault="00C83034" w:rsidP="0056144A">
      <w:pPr>
        <w:pStyle w:val="Heading3"/>
        <w:jc w:val="both"/>
        <w:rPr>
          <w:del w:id="325" w:author="Alan Grant" w:date="2021-04-13T14:12:00Z"/>
        </w:rPr>
      </w:pPr>
      <w:bookmarkStart w:id="326" w:name="_Toc24466876"/>
      <w:del w:id="327" w:author="Alan Grant" w:date="2021-04-13T14:12:00Z">
        <w:r w:rsidRPr="00A574DA" w:rsidDel="000330CD">
          <w:delText>Terrestrial radio-navigation services for GNSS resilience – R-Mode use of AIS or VDES shore stations</w:delText>
        </w:r>
        <w:bookmarkEnd w:id="326"/>
      </w:del>
    </w:p>
    <w:p w14:paraId="1448D95A" w14:textId="64BED621" w:rsidR="00C83034" w:rsidRPr="00A574DA" w:rsidDel="000330CD" w:rsidRDefault="00C83034" w:rsidP="00244D86">
      <w:pPr>
        <w:jc w:val="both"/>
        <w:rPr>
          <w:del w:id="328" w:author="Alan Grant" w:date="2021-04-13T14:12:00Z"/>
        </w:rPr>
      </w:pPr>
    </w:p>
    <w:p w14:paraId="49C7120F" w14:textId="1294BB8E" w:rsidR="00491F3B" w:rsidRPr="00A574DA" w:rsidDel="000330CD" w:rsidRDefault="00C83034" w:rsidP="00244D86">
      <w:pPr>
        <w:jc w:val="both"/>
        <w:rPr>
          <w:del w:id="329" w:author="Alan Grant" w:date="2021-04-13T14:12:00Z"/>
          <w:sz w:val="22"/>
        </w:rPr>
      </w:pPr>
      <w:del w:id="330" w:author="Alan Grant" w:date="2021-04-13T14:12:00Z">
        <w:r w:rsidRPr="00A574DA" w:rsidDel="000330CD">
          <w:rPr>
            <w:sz w:val="22"/>
          </w:rPr>
          <w:delText>With existing AIS base station networks covering much of the coastlines of shore states, the potential use of R-Mode positioning</w:delText>
        </w:r>
        <w:r w:rsidR="00491F3B" w:rsidRPr="00A574DA" w:rsidDel="000330CD">
          <w:rPr>
            <w:sz w:val="22"/>
          </w:rPr>
          <w:delText xml:space="preserve"> using AIS or VDES base stations</w:delText>
        </w:r>
        <w:r w:rsidR="007C4AD8" w:rsidRPr="00A574DA" w:rsidDel="000330CD">
          <w:rPr>
            <w:sz w:val="22"/>
          </w:rPr>
          <w:delText xml:space="preserve"> (VHF</w:delText>
        </w:r>
        <w:r w:rsidR="00EE492E" w:rsidRPr="00A574DA" w:rsidDel="000330CD">
          <w:rPr>
            <w:sz w:val="22"/>
          </w:rPr>
          <w:delText xml:space="preserve"> </w:delText>
        </w:r>
        <w:r w:rsidR="007C4AD8" w:rsidRPr="00A574DA" w:rsidDel="000330CD">
          <w:rPr>
            <w:sz w:val="22"/>
          </w:rPr>
          <w:delText>R-Mode)</w:delText>
        </w:r>
        <w:r w:rsidRPr="00A574DA" w:rsidDel="000330CD">
          <w:rPr>
            <w:sz w:val="22"/>
          </w:rPr>
          <w:delText xml:space="preserve"> is currently under discussion. </w:delText>
        </w:r>
      </w:del>
    </w:p>
    <w:p w14:paraId="750CA469" w14:textId="6EEBE2CB" w:rsidR="00491F3B" w:rsidRPr="00A574DA" w:rsidDel="000330CD" w:rsidRDefault="00491F3B" w:rsidP="00244D86">
      <w:pPr>
        <w:jc w:val="both"/>
        <w:rPr>
          <w:del w:id="331" w:author="Alan Grant" w:date="2021-04-13T14:12:00Z"/>
          <w:sz w:val="22"/>
        </w:rPr>
      </w:pPr>
    </w:p>
    <w:p w14:paraId="010C3D9E" w14:textId="3AEDCA1E" w:rsidR="00C83034" w:rsidRPr="00A574DA" w:rsidDel="000330CD" w:rsidRDefault="00C83034" w:rsidP="00244D86">
      <w:pPr>
        <w:jc w:val="both"/>
        <w:rPr>
          <w:del w:id="332" w:author="Alan Grant" w:date="2021-04-13T14:12:00Z"/>
          <w:sz w:val="22"/>
        </w:rPr>
      </w:pPr>
      <w:del w:id="333" w:author="Alan Grant" w:date="2021-04-13T14:12:00Z">
        <w:r w:rsidRPr="00A574DA" w:rsidDel="000330CD">
          <w:rPr>
            <w:sz w:val="22"/>
          </w:rPr>
          <w:delText>This form of terrestrial back-up service could be delivered on the AIS-1 and AIS-2 frequencies, but these are designated for safety of navigation especially ship-ship and ship-shore information transfer and adding additional channel loading is most undesirable.</w:delText>
        </w:r>
      </w:del>
    </w:p>
    <w:p w14:paraId="4DA49869" w14:textId="4F6FA4DC" w:rsidR="00C83034" w:rsidRPr="00A574DA" w:rsidDel="000330CD" w:rsidRDefault="00C83034" w:rsidP="00244D86">
      <w:pPr>
        <w:jc w:val="both"/>
        <w:rPr>
          <w:del w:id="334" w:author="Alan Grant" w:date="2021-04-13T14:12:00Z"/>
          <w:sz w:val="22"/>
        </w:rPr>
      </w:pPr>
    </w:p>
    <w:p w14:paraId="3E77CEF6" w14:textId="0CCC0BF8" w:rsidR="00C83034" w:rsidRPr="00A574DA" w:rsidDel="000330CD" w:rsidRDefault="00C83034" w:rsidP="00244D86">
      <w:pPr>
        <w:jc w:val="both"/>
        <w:rPr>
          <w:del w:id="335" w:author="Alan Grant" w:date="2021-04-13T14:12:00Z"/>
          <w:sz w:val="22"/>
        </w:rPr>
      </w:pPr>
      <w:del w:id="336" w:author="Alan Grant" w:date="2021-04-13T14:12:00Z">
        <w:r w:rsidRPr="00A574DA" w:rsidDel="000330CD">
          <w:rPr>
            <w:sz w:val="22"/>
          </w:rPr>
          <w:lastRenderedPageBreak/>
          <w:delText xml:space="preserve">The VDES scheme has sufficient channel capacity to accommodate VHF R-Mode. Synchronisation </w:delText>
        </w:r>
        <w:r w:rsidR="0030394C" w:rsidRPr="00A574DA" w:rsidDel="000330CD">
          <w:rPr>
            <w:sz w:val="22"/>
          </w:rPr>
          <w:delText>could be provided by GNSS when GNSS timing is available</w:delText>
        </w:r>
        <w:r w:rsidR="00EA5B03" w:rsidRPr="00A574DA" w:rsidDel="000330CD">
          <w:rPr>
            <w:sz w:val="22"/>
          </w:rPr>
          <w:delText xml:space="preserve">. Local </w:delText>
        </w:r>
        <w:r w:rsidR="0030394C" w:rsidRPr="00A574DA" w:rsidDel="000330CD">
          <w:rPr>
            <w:sz w:val="22"/>
          </w:rPr>
          <w:delText xml:space="preserve">clocks using miniature caesium </w:delText>
        </w:r>
        <w:r w:rsidR="00CF44CB" w:rsidRPr="00A574DA" w:rsidDel="000330CD">
          <w:rPr>
            <w:sz w:val="22"/>
          </w:rPr>
          <w:delText xml:space="preserve">or rubidium </w:delText>
        </w:r>
        <w:r w:rsidR="0030394C" w:rsidRPr="00A574DA" w:rsidDel="000330CD">
          <w:rPr>
            <w:sz w:val="22"/>
          </w:rPr>
          <w:delText>timing standards</w:delText>
        </w:r>
        <w:r w:rsidR="00EE492E" w:rsidRPr="00A574DA" w:rsidDel="000330CD">
          <w:rPr>
            <w:sz w:val="22"/>
          </w:rPr>
          <w:delText>,</w:delText>
        </w:r>
        <w:r w:rsidR="0030394C" w:rsidRPr="00A574DA" w:rsidDel="000330CD">
          <w:rPr>
            <w:sz w:val="22"/>
          </w:rPr>
          <w:delText xml:space="preserve"> now available at low cost</w:delText>
        </w:r>
        <w:r w:rsidR="00EE492E" w:rsidRPr="00A574DA" w:rsidDel="000330CD">
          <w:rPr>
            <w:sz w:val="22"/>
          </w:rPr>
          <w:delText>,</w:delText>
        </w:r>
        <w:r w:rsidR="0030394C" w:rsidRPr="00A574DA" w:rsidDel="000330CD">
          <w:rPr>
            <w:sz w:val="22"/>
          </w:rPr>
          <w:delText xml:space="preserve"> could provide timing continuity when GNSS timing is disrupted. An option could be to use a longer-range radio timing signal, of suitable waveform, to resynchronise the local clocks at intervals. eLoran </w:delText>
        </w:r>
      </w:del>
      <w:ins w:id="337" w:author="Hoppe, Michael" w:date="2021-04-12T15:58:00Z">
        <w:del w:id="338" w:author="Alan Grant" w:date="2021-04-13T14:12:00Z">
          <w:r w:rsidR="00466042" w:rsidDel="000330CD">
            <w:rPr>
              <w:sz w:val="22"/>
            </w:rPr>
            <w:delText xml:space="preserve">or MF-R-Mode </w:delText>
          </w:r>
        </w:del>
      </w:ins>
      <w:del w:id="339" w:author="Alan Grant" w:date="2021-04-13T14:12:00Z">
        <w:r w:rsidR="0030394C" w:rsidRPr="00A574DA" w:rsidDel="000330CD">
          <w:rPr>
            <w:sz w:val="22"/>
          </w:rPr>
          <w:delText>might be a candidate</w:delText>
        </w:r>
      </w:del>
      <w:ins w:id="340" w:author="Hoppe, Michael" w:date="2021-04-12T15:58:00Z">
        <w:del w:id="341" w:author="Alan Grant" w:date="2021-04-13T14:12:00Z">
          <w:r w:rsidR="00466042" w:rsidDel="000330CD">
            <w:rPr>
              <w:sz w:val="22"/>
            </w:rPr>
            <w:delText>s</w:delText>
          </w:r>
        </w:del>
      </w:ins>
      <w:del w:id="342" w:author="Alan Grant" w:date="2021-04-13T14:12:00Z">
        <w:r w:rsidR="00491F3B" w:rsidRPr="00A574DA" w:rsidDel="000330CD">
          <w:rPr>
            <w:sz w:val="22"/>
          </w:rPr>
          <w:delText xml:space="preserve"> for this</w:delText>
        </w:r>
        <w:r w:rsidR="0030394C" w:rsidRPr="00A574DA" w:rsidDel="000330CD">
          <w:rPr>
            <w:sz w:val="22"/>
          </w:rPr>
          <w:delText>.</w:delText>
        </w:r>
      </w:del>
    </w:p>
    <w:p w14:paraId="154B7801" w14:textId="0AF3D72E" w:rsidR="00491F3B" w:rsidRPr="00A574DA" w:rsidDel="000330CD" w:rsidRDefault="00491F3B" w:rsidP="00244D86">
      <w:pPr>
        <w:jc w:val="both"/>
        <w:rPr>
          <w:del w:id="343" w:author="Alan Grant" w:date="2021-04-13T14:12:00Z"/>
          <w:sz w:val="22"/>
        </w:rPr>
      </w:pPr>
    </w:p>
    <w:p w14:paraId="0B478087" w14:textId="03021C62" w:rsidR="00C03FEE" w:rsidRPr="00A574DA" w:rsidDel="000330CD" w:rsidRDefault="00491F3B" w:rsidP="00244D86">
      <w:pPr>
        <w:jc w:val="both"/>
        <w:rPr>
          <w:del w:id="344" w:author="Alan Grant" w:date="2021-04-13T14:12:00Z"/>
          <w:sz w:val="22"/>
        </w:rPr>
      </w:pPr>
      <w:del w:id="345" w:author="Alan Grant" w:date="2021-04-13T14:12:00Z">
        <w:r w:rsidRPr="00A574DA" w:rsidDel="000330CD">
          <w:rPr>
            <w:sz w:val="22"/>
          </w:rPr>
          <w:delText xml:space="preserve">IALA notes the </w:delText>
        </w:r>
        <w:r w:rsidR="00C03FEE" w:rsidRPr="00A574DA" w:rsidDel="000330CD">
          <w:rPr>
            <w:sz w:val="22"/>
          </w:rPr>
          <w:delText>test bed</w:delText>
        </w:r>
      </w:del>
      <w:ins w:id="346" w:author="Hoppe, Michael" w:date="2021-04-12T16:00:00Z">
        <w:del w:id="347" w:author="Alan Grant" w:date="2021-04-13T14:12:00Z">
          <w:r w:rsidR="00466042" w:rsidDel="000330CD">
            <w:rPr>
              <w:sz w:val="22"/>
            </w:rPr>
            <w:delText>s</w:delText>
          </w:r>
        </w:del>
      </w:ins>
      <w:del w:id="348" w:author="Alan Grant" w:date="2021-04-13T14:12:00Z">
        <w:r w:rsidR="00C03FEE" w:rsidRPr="00A574DA" w:rsidDel="000330CD">
          <w:rPr>
            <w:sz w:val="22"/>
          </w:rPr>
          <w:delText xml:space="preserve"> </w:delText>
        </w:r>
        <w:r w:rsidRPr="00A574DA" w:rsidDel="000330CD">
          <w:rPr>
            <w:sz w:val="22"/>
          </w:rPr>
          <w:delText xml:space="preserve">work </w:delText>
        </w:r>
        <w:r w:rsidR="007C4AD8" w:rsidRPr="00A574DA" w:rsidDel="000330CD">
          <w:rPr>
            <w:sz w:val="22"/>
          </w:rPr>
          <w:delText>already under way in different areas and encourages</w:delText>
        </w:r>
        <w:r w:rsidR="00C03FEE" w:rsidRPr="00A574DA" w:rsidDel="000330CD">
          <w:rPr>
            <w:sz w:val="22"/>
          </w:rPr>
          <w:delText xml:space="preserve"> its members to </w:delText>
        </w:r>
      </w:del>
      <w:del w:id="349" w:author="Alan Grant" w:date="2021-04-13T07:07:00Z">
        <w:r w:rsidR="00C03FEE" w:rsidRPr="00A574DA" w:rsidDel="00CE3486">
          <w:rPr>
            <w:sz w:val="22"/>
          </w:rPr>
          <w:delText xml:space="preserve">conduct </w:delText>
        </w:r>
      </w:del>
      <w:del w:id="350" w:author="Alan Grant" w:date="2021-04-13T14:12:00Z">
        <w:r w:rsidR="00C03FEE" w:rsidRPr="00A574DA" w:rsidDel="000330CD">
          <w:rPr>
            <w:sz w:val="22"/>
          </w:rPr>
          <w:delText xml:space="preserve">further trials. </w:delText>
        </w:r>
        <w:r w:rsidR="00CF44CB" w:rsidRPr="00A574DA" w:rsidDel="000330CD">
          <w:rPr>
            <w:sz w:val="22"/>
          </w:rPr>
          <w:delText xml:space="preserve">IALA is a member of the advisory board of the Baltic R-Mode project which is funded by the </w:delText>
        </w:r>
        <w:r w:rsidR="007C4AD8" w:rsidRPr="00A574DA" w:rsidDel="000330CD">
          <w:rPr>
            <w:sz w:val="22"/>
          </w:rPr>
          <w:delText xml:space="preserve">INTERREG </w:delText>
        </w:r>
        <w:r w:rsidR="005E476E" w:rsidRPr="00A574DA" w:rsidDel="000330CD">
          <w:rPr>
            <w:sz w:val="22"/>
          </w:rPr>
          <w:delText xml:space="preserve">Baltic Sea </w:delText>
        </w:r>
        <w:r w:rsidR="000B19BA" w:rsidRPr="00A574DA" w:rsidDel="000330CD">
          <w:rPr>
            <w:sz w:val="22"/>
          </w:rPr>
          <w:delText>R</w:delText>
        </w:r>
        <w:r w:rsidR="005E476E" w:rsidRPr="00A574DA" w:rsidDel="000330CD">
          <w:rPr>
            <w:sz w:val="22"/>
          </w:rPr>
          <w:delText>egion</w:delText>
        </w:r>
        <w:r w:rsidR="000B19BA" w:rsidRPr="00A574DA" w:rsidDel="000330CD">
          <w:rPr>
            <w:sz w:val="22"/>
          </w:rPr>
          <w:delText xml:space="preserve"> Programme </w:delText>
        </w:r>
        <w:r w:rsidR="00CF44CB" w:rsidRPr="00A574DA" w:rsidDel="000330CD">
          <w:rPr>
            <w:sz w:val="22"/>
          </w:rPr>
          <w:delText>and led by DLR Germany</w:delText>
        </w:r>
        <w:r w:rsidR="00C6181E" w:rsidRPr="00A574DA" w:rsidDel="000330CD">
          <w:rPr>
            <w:sz w:val="22"/>
          </w:rPr>
          <w:delText xml:space="preserve"> (German </w:delText>
        </w:r>
        <w:r w:rsidR="000B19BA" w:rsidRPr="00A574DA" w:rsidDel="000330CD">
          <w:rPr>
            <w:sz w:val="22"/>
          </w:rPr>
          <w:delText>A</w:delText>
        </w:r>
        <w:r w:rsidR="00C6181E" w:rsidRPr="00A574DA" w:rsidDel="000330CD">
          <w:rPr>
            <w:sz w:val="22"/>
          </w:rPr>
          <w:delText xml:space="preserve">erospace </w:delText>
        </w:r>
        <w:r w:rsidR="000B19BA" w:rsidRPr="00A574DA" w:rsidDel="000330CD">
          <w:rPr>
            <w:sz w:val="22"/>
          </w:rPr>
          <w:delText>C</w:delText>
        </w:r>
        <w:r w:rsidR="00C6181E" w:rsidRPr="00A574DA" w:rsidDel="000330CD">
          <w:rPr>
            <w:sz w:val="22"/>
          </w:rPr>
          <w:delText>ente</w:delText>
        </w:r>
        <w:r w:rsidR="000B19BA" w:rsidRPr="00A574DA" w:rsidDel="000330CD">
          <w:rPr>
            <w:sz w:val="22"/>
          </w:rPr>
          <w:delText>r</w:delText>
        </w:r>
      </w:del>
      <w:del w:id="351" w:author="Alan Grant" w:date="2021-04-13T07:07:00Z">
        <w:r w:rsidR="00C6181E" w:rsidRPr="00A574DA" w:rsidDel="00CE3486">
          <w:rPr>
            <w:sz w:val="22"/>
          </w:rPr>
          <w:delText>)</w:delText>
        </w:r>
        <w:r w:rsidR="00CF44CB" w:rsidRPr="00A574DA" w:rsidDel="00CE3486">
          <w:rPr>
            <w:sz w:val="22"/>
          </w:rPr>
          <w:delText>.</w:delText>
        </w:r>
      </w:del>
    </w:p>
    <w:p w14:paraId="511A7D6E" w14:textId="03078C3C" w:rsidR="00C03FEE" w:rsidRPr="00A574DA" w:rsidDel="000330CD" w:rsidRDefault="00C03FEE" w:rsidP="00244D86">
      <w:pPr>
        <w:jc w:val="both"/>
        <w:rPr>
          <w:del w:id="352" w:author="Alan Grant" w:date="2021-04-13T14:12:00Z"/>
          <w:sz w:val="22"/>
        </w:rPr>
      </w:pPr>
    </w:p>
    <w:p w14:paraId="004ABC42" w14:textId="10DE06BC" w:rsidR="00491F3B" w:rsidRPr="00A574DA" w:rsidDel="000330CD" w:rsidRDefault="00C03FEE" w:rsidP="00244D86">
      <w:pPr>
        <w:jc w:val="both"/>
        <w:rPr>
          <w:del w:id="353" w:author="Alan Grant" w:date="2021-04-13T14:12:00Z"/>
          <w:sz w:val="22"/>
        </w:rPr>
      </w:pPr>
      <w:del w:id="354" w:author="Alan Grant" w:date="2021-04-13T14:12:00Z">
        <w:r w:rsidRPr="00A574DA" w:rsidDel="000330CD">
          <w:rPr>
            <w:sz w:val="22"/>
          </w:rPr>
          <w:delText>IALA envisages, subject to satisfactory test bed outcomes, provision of Recommendations and Guidelines for both MF R-Mode and VHF R-Mode positioning services.</w:delText>
        </w:r>
      </w:del>
    </w:p>
    <w:p w14:paraId="4E24D48B" w14:textId="30B50994" w:rsidR="00C03FEE" w:rsidRPr="00A574DA" w:rsidDel="000330CD" w:rsidRDefault="00C03FEE" w:rsidP="00244D86">
      <w:pPr>
        <w:jc w:val="both"/>
        <w:rPr>
          <w:del w:id="355" w:author="Alan Grant" w:date="2021-04-13T14:12:00Z"/>
          <w:sz w:val="22"/>
        </w:rPr>
      </w:pPr>
    </w:p>
    <w:p w14:paraId="75FAA48C" w14:textId="374C7A8D" w:rsidR="00C03FEE" w:rsidRPr="00A574DA" w:rsidDel="000330CD" w:rsidRDefault="00C03FEE" w:rsidP="00244D86">
      <w:pPr>
        <w:jc w:val="both"/>
        <w:rPr>
          <w:del w:id="356" w:author="Alan Grant" w:date="2021-04-13T14:12:00Z"/>
          <w:sz w:val="22"/>
        </w:rPr>
      </w:pPr>
      <w:del w:id="357" w:author="Alan Grant" w:date="2021-04-13T14:12:00Z">
        <w:r w:rsidRPr="00A574DA" w:rsidDel="000330CD">
          <w:rPr>
            <w:sz w:val="22"/>
          </w:rPr>
          <w:delText>Ship receiving equipment for new PNT services such as eLoran-eChayk</w:delText>
        </w:r>
        <w:r w:rsidR="00CF44CB" w:rsidRPr="00A574DA" w:rsidDel="000330CD">
          <w:rPr>
            <w:sz w:val="22"/>
          </w:rPr>
          <w:delText>a</w:delText>
        </w:r>
        <w:r w:rsidRPr="00A574DA" w:rsidDel="000330CD">
          <w:rPr>
            <w:sz w:val="22"/>
          </w:rPr>
          <w:delText>, MF R-Mode, and VHF R-Mode may take time to reach the market, but IALA envisages that modern software radio technology will enable economic receiving solutions to be developed, covering all necessary frequency bands.</w:delText>
        </w:r>
      </w:del>
    </w:p>
    <w:p w14:paraId="2B878519" w14:textId="77777777" w:rsidR="008B4233" w:rsidRPr="00A574DA" w:rsidRDefault="008B4233" w:rsidP="00244D86">
      <w:pPr>
        <w:jc w:val="both"/>
        <w:rPr>
          <w:sz w:val="22"/>
        </w:rPr>
      </w:pPr>
    </w:p>
    <w:p w14:paraId="0909DBD7" w14:textId="77777777" w:rsidR="00C83034" w:rsidRPr="00A574DA" w:rsidRDefault="00C83034" w:rsidP="00244D86"/>
    <w:p w14:paraId="5A436CB8" w14:textId="77777777" w:rsidR="000D5120" w:rsidRPr="00A574DA" w:rsidRDefault="00C10218" w:rsidP="0056144A">
      <w:pPr>
        <w:pStyle w:val="Heading3"/>
        <w:jc w:val="both"/>
      </w:pPr>
      <w:bookmarkStart w:id="358" w:name="_Toc24466877"/>
      <w:r w:rsidRPr="00A574DA">
        <w:t>Terrestrial radio-navigation services for GNSS resilience – FERNS Council</w:t>
      </w:r>
      <w:bookmarkEnd w:id="358"/>
    </w:p>
    <w:p w14:paraId="67AEAFB9" w14:textId="77777777" w:rsidR="000D5120" w:rsidRPr="00A574DA" w:rsidRDefault="000D5120" w:rsidP="00E16633">
      <w:pPr>
        <w:pStyle w:val="Textedesaisie"/>
      </w:pPr>
    </w:p>
    <w:p w14:paraId="33984717" w14:textId="77777777" w:rsidR="000D5120" w:rsidRPr="00A574DA" w:rsidRDefault="00C10218" w:rsidP="00E16633">
      <w:pPr>
        <w:pStyle w:val="Textedesaisie"/>
      </w:pPr>
      <w:r w:rsidRPr="00A574DA">
        <w:t>IALA support</w:t>
      </w:r>
      <w:r w:rsidR="0012460B" w:rsidRPr="00A574DA">
        <w:t>s</w:t>
      </w:r>
      <w:r w:rsidRPr="00A574DA">
        <w:t xml:space="preserve"> the work of the Far East Radionavigation Service (FERNS) to provide Loran-C and Chayka services and other future radio-navigation services. </w:t>
      </w:r>
      <w:r w:rsidR="000D5120" w:rsidRPr="00A574DA">
        <w:t>Future services provided by the FERNS Parties may include eLoran</w:t>
      </w:r>
      <w:r w:rsidR="002500E3" w:rsidRPr="00A574DA">
        <w:t xml:space="preserve"> and/or R-Mode</w:t>
      </w:r>
      <w:r w:rsidR="000D5120" w:rsidRPr="00A574DA">
        <w:t xml:space="preserve"> if the FERNS Parties decide</w:t>
      </w:r>
      <w:r w:rsidR="00EE492E" w:rsidRPr="00A574DA">
        <w:t>d to do so</w:t>
      </w:r>
      <w:r w:rsidR="00D96DCF" w:rsidRPr="00A574DA">
        <w:t>.</w:t>
      </w:r>
      <w:r w:rsidR="000D5120" w:rsidRPr="00A574DA">
        <w:t xml:space="preserve"> IALA will </w:t>
      </w:r>
      <w:r w:rsidR="00D96DCF" w:rsidRPr="00A574DA">
        <w:t>cooperate with the FERNS Council</w:t>
      </w:r>
      <w:r w:rsidR="00EB6772" w:rsidRPr="00A574DA">
        <w:t xml:space="preserve"> </w:t>
      </w:r>
      <w:r w:rsidR="00D96DCF" w:rsidRPr="00A574DA">
        <w:t>for</w:t>
      </w:r>
      <w:r w:rsidR="000D5120" w:rsidRPr="00A574DA">
        <w:t xml:space="preserve"> the creation of </w:t>
      </w:r>
      <w:r w:rsidR="00D96DCF" w:rsidRPr="00A574DA">
        <w:t>eLoran</w:t>
      </w:r>
      <w:r w:rsidR="000D5120" w:rsidRPr="00A574DA">
        <w:t xml:space="preserve"> Recommendations.</w:t>
      </w:r>
    </w:p>
    <w:p w14:paraId="73EC12FF" w14:textId="77777777" w:rsidR="007B558F" w:rsidRPr="00A574DA" w:rsidRDefault="007B558F" w:rsidP="00E16633">
      <w:pPr>
        <w:pStyle w:val="Textedesaisie"/>
      </w:pPr>
    </w:p>
    <w:p w14:paraId="42A1B214" w14:textId="77777777" w:rsidR="007B558F" w:rsidRPr="00A574DA" w:rsidRDefault="00321B18" w:rsidP="00E16633">
      <w:pPr>
        <w:pStyle w:val="Textedesaisie"/>
      </w:pPr>
      <w:r w:rsidRPr="00A574DA">
        <w:t xml:space="preserve">Following the </w:t>
      </w:r>
      <w:r w:rsidR="00C03FEE" w:rsidRPr="00A574DA">
        <w:t>outcomes of th</w:t>
      </w:r>
      <w:r w:rsidRPr="00A574DA">
        <w:t>e 25</w:t>
      </w:r>
      <w:r w:rsidRPr="00A574DA">
        <w:rPr>
          <w:vertAlign w:val="superscript"/>
        </w:rPr>
        <w:t>th</w:t>
      </w:r>
      <w:r w:rsidRPr="00A574DA">
        <w:t xml:space="preserve"> </w:t>
      </w:r>
      <w:r w:rsidR="00C03FEE" w:rsidRPr="00A574DA">
        <w:t>and 26</w:t>
      </w:r>
      <w:r w:rsidR="00C03FEE" w:rsidRPr="00A574DA">
        <w:rPr>
          <w:vertAlign w:val="superscript"/>
        </w:rPr>
        <w:t>th</w:t>
      </w:r>
      <w:r w:rsidR="00C03FEE" w:rsidRPr="00A574DA">
        <w:t xml:space="preserve"> ses</w:t>
      </w:r>
      <w:r w:rsidRPr="00A574DA">
        <w:t>sion</w:t>
      </w:r>
      <w:r w:rsidR="00C03FEE" w:rsidRPr="00A574DA">
        <w:t>s</w:t>
      </w:r>
      <w:r w:rsidRPr="00A574DA">
        <w:t xml:space="preserve"> of the</w:t>
      </w:r>
      <w:r w:rsidR="007B558F" w:rsidRPr="00A574DA">
        <w:t xml:space="preserve"> FERNS Council</w:t>
      </w:r>
      <w:r w:rsidRPr="00A574DA">
        <w:t xml:space="preserve">, IALA </w:t>
      </w:r>
      <w:r w:rsidR="00490118" w:rsidRPr="00A574DA">
        <w:t>will</w:t>
      </w:r>
      <w:r w:rsidRPr="00A574DA">
        <w:t xml:space="preserve"> work closely with the FERNS</w:t>
      </w:r>
      <w:r w:rsidR="007B558F" w:rsidRPr="00A574DA">
        <w:t xml:space="preserve"> </w:t>
      </w:r>
      <w:r w:rsidRPr="00A574DA">
        <w:t>Council</w:t>
      </w:r>
      <w:r w:rsidR="007B558F" w:rsidRPr="00A574DA">
        <w:t xml:space="preserve"> for coordination of </w:t>
      </w:r>
      <w:r w:rsidR="00C03FEE" w:rsidRPr="00A574DA">
        <w:t xml:space="preserve">future </w:t>
      </w:r>
      <w:r w:rsidRPr="00A574DA">
        <w:t>radionavigation services and e-navigation services</w:t>
      </w:r>
      <w:r w:rsidR="00C03FEE" w:rsidRPr="00A574DA">
        <w:t>.</w:t>
      </w:r>
    </w:p>
    <w:p w14:paraId="50398367" w14:textId="77777777" w:rsidR="000D5120" w:rsidRPr="00A574DA" w:rsidRDefault="000D5120" w:rsidP="00E16633">
      <w:pPr>
        <w:pStyle w:val="Textedesaisie"/>
      </w:pPr>
    </w:p>
    <w:p w14:paraId="4972F3F6" w14:textId="77777777" w:rsidR="000D5120" w:rsidRPr="00A574DA" w:rsidRDefault="000D5120" w:rsidP="0056144A">
      <w:pPr>
        <w:pStyle w:val="Heading3"/>
        <w:jc w:val="both"/>
      </w:pPr>
      <w:bookmarkStart w:id="359" w:name="_Toc24466878"/>
      <w:r w:rsidRPr="00A574DA">
        <w:t>Timing services</w:t>
      </w:r>
      <w:bookmarkEnd w:id="359"/>
    </w:p>
    <w:p w14:paraId="5A0613A2" w14:textId="77777777" w:rsidR="000D5120" w:rsidRPr="00A574DA" w:rsidRDefault="000D5120" w:rsidP="00E16633">
      <w:pPr>
        <w:pStyle w:val="Textedesaisie"/>
      </w:pPr>
    </w:p>
    <w:p w14:paraId="362C23F1" w14:textId="77777777" w:rsidR="00F501D1" w:rsidRDefault="008C4E5D" w:rsidP="00FB2111">
      <w:pPr>
        <w:pStyle w:val="Textedesaisie"/>
        <w:rPr>
          <w:ins w:id="360" w:author="Jaime Alvarez" w:date="2021-02-04T15:43:00Z"/>
        </w:rPr>
      </w:pPr>
      <w:r w:rsidRPr="00A574DA">
        <w:t>The p</w:t>
      </w:r>
      <w:r w:rsidR="00C03FEE" w:rsidRPr="00A574DA">
        <w:t>rovision of timing services</w:t>
      </w:r>
      <w:r w:rsidRPr="00A574DA">
        <w:t xml:space="preserve"> is not normally within the scope of the work of IALA</w:t>
      </w:r>
      <w:ins w:id="361" w:author="Jaime Alvarez" w:date="2021-02-04T15:38:00Z">
        <w:r w:rsidR="00103E32">
          <w:t xml:space="preserve"> but </w:t>
        </w:r>
      </w:ins>
      <w:ins w:id="362" w:author="Jaime Alvarez" w:date="2021-02-04T15:41:00Z">
        <w:r w:rsidR="00544386">
          <w:t>these</w:t>
        </w:r>
      </w:ins>
      <w:ins w:id="363" w:author="Jaime Alvarez" w:date="2021-02-04T15:38:00Z">
        <w:r w:rsidR="00F84CAE">
          <w:t xml:space="preserve"> services </w:t>
        </w:r>
      </w:ins>
      <w:ins w:id="364" w:author="Jaime Alvarez" w:date="2021-02-04T15:40:00Z">
        <w:r w:rsidR="008E6A21">
          <w:t xml:space="preserve">could </w:t>
        </w:r>
      </w:ins>
      <w:ins w:id="365" w:author="Jaime Alvarez" w:date="2021-02-04T15:41:00Z">
        <w:r w:rsidR="00544386">
          <w:t>impact</w:t>
        </w:r>
      </w:ins>
      <w:ins w:id="366" w:author="Jaime Alvarez" w:date="2021-02-04T15:38:00Z">
        <w:r w:rsidR="00F84CAE">
          <w:t xml:space="preserve"> directly </w:t>
        </w:r>
      </w:ins>
      <w:ins w:id="367" w:author="Jaime Alvarez" w:date="2021-02-04T15:41:00Z">
        <w:r w:rsidR="00544386">
          <w:t>the</w:t>
        </w:r>
      </w:ins>
      <w:ins w:id="368" w:author="Jaime Alvarez" w:date="2021-02-04T15:39:00Z">
        <w:r w:rsidR="008E6A21">
          <w:t xml:space="preserve"> position and navigation equipment </w:t>
        </w:r>
      </w:ins>
      <w:ins w:id="369" w:author="Jaime Alvarez" w:date="2021-02-04T15:43:00Z">
        <w:r w:rsidR="00440C08">
          <w:t xml:space="preserve">which are </w:t>
        </w:r>
      </w:ins>
      <w:ins w:id="370" w:author="Jaime Alvarez" w:date="2021-02-04T15:42:00Z">
        <w:r w:rsidR="00915703">
          <w:t xml:space="preserve">based on the </w:t>
        </w:r>
      </w:ins>
      <w:ins w:id="371" w:author="Jaime Alvarez" w:date="2021-02-04T15:39:00Z">
        <w:r w:rsidR="009F34A8">
          <w:t xml:space="preserve">GNSS </w:t>
        </w:r>
      </w:ins>
      <w:ins w:id="372" w:author="Jaime Alvarez" w:date="2021-02-04T15:43:00Z">
        <w:r w:rsidR="00440C08">
          <w:t xml:space="preserve">time as the </w:t>
        </w:r>
      </w:ins>
      <w:ins w:id="373" w:author="Jaime Alvarez" w:date="2021-02-04T15:42:00Z">
        <w:r w:rsidR="00F501D1">
          <w:t xml:space="preserve">source </w:t>
        </w:r>
      </w:ins>
      <w:ins w:id="374" w:author="Jaime Alvarez" w:date="2021-02-04T15:43:00Z">
        <w:r w:rsidR="00F501D1">
          <w:t xml:space="preserve">of </w:t>
        </w:r>
      </w:ins>
      <w:ins w:id="375" w:author="Jaime Alvarez" w:date="2021-02-04T15:42:00Z">
        <w:r w:rsidR="00F501D1">
          <w:t>synchronisation</w:t>
        </w:r>
      </w:ins>
      <w:ins w:id="376" w:author="Jaime Alvarez" w:date="2021-02-04T15:43:00Z">
        <w:r w:rsidR="00F501D1">
          <w:t>.</w:t>
        </w:r>
      </w:ins>
      <w:del w:id="377" w:author="Jaime Alvarez" w:date="2021-02-04T15:38:00Z">
        <w:r w:rsidR="00AB5E6C" w:rsidRPr="00A574DA" w:rsidDel="00103E32">
          <w:delText>.</w:delText>
        </w:r>
      </w:del>
      <w:r w:rsidR="00AB5E6C" w:rsidRPr="00A574DA">
        <w:t xml:space="preserve"> </w:t>
      </w:r>
    </w:p>
    <w:p w14:paraId="566B9237" w14:textId="77777777" w:rsidR="00622ACD" w:rsidRPr="00A574DA" w:rsidRDefault="00AB5E6C" w:rsidP="00FB2111">
      <w:pPr>
        <w:pStyle w:val="Textedesaisie"/>
      </w:pPr>
      <w:r w:rsidRPr="00A574DA">
        <w:t xml:space="preserve">IALA </w:t>
      </w:r>
      <w:r w:rsidR="008C4E5D" w:rsidRPr="00A574DA">
        <w:t xml:space="preserve">may be involved in the development of </w:t>
      </w:r>
      <w:r w:rsidR="00C03FEE" w:rsidRPr="00A574DA">
        <w:t xml:space="preserve">R-Mode positioning </w:t>
      </w:r>
      <w:r w:rsidR="001614E1" w:rsidRPr="00A574DA">
        <w:t>and eLoran when these are</w:t>
      </w:r>
      <w:r w:rsidR="00C03FEE" w:rsidRPr="00A574DA">
        <w:t xml:space="preserve"> developed</w:t>
      </w:r>
      <w:r w:rsidR="00C94323" w:rsidRPr="00A574DA">
        <w:t xml:space="preserve"> and implemented</w:t>
      </w:r>
      <w:r w:rsidR="00C03FEE" w:rsidRPr="00A574DA">
        <w:t>.</w:t>
      </w:r>
      <w:r w:rsidR="007C4AD8" w:rsidRPr="00A574DA">
        <w:t xml:space="preserve"> </w:t>
      </w:r>
      <w:r w:rsidR="00622ACD" w:rsidRPr="00A574DA">
        <w:t xml:space="preserve">IALA </w:t>
      </w:r>
      <w:del w:id="378" w:author="Jaime Alvarez" w:date="2021-02-04T15:45:00Z">
        <w:r w:rsidR="00622ACD" w:rsidRPr="00A574DA" w:rsidDel="00F35780">
          <w:delText xml:space="preserve">provides </w:delText>
        </w:r>
      </w:del>
      <w:ins w:id="379" w:author="Jaime Alvarez" w:date="2021-02-04T15:45:00Z">
        <w:r w:rsidR="00F35780">
          <w:t>is required to provide</w:t>
        </w:r>
        <w:r w:rsidR="00F35780" w:rsidRPr="00A574DA">
          <w:t xml:space="preserve"> </w:t>
        </w:r>
      </w:ins>
      <w:r w:rsidR="00622ACD" w:rsidRPr="00A574DA">
        <w:t>guidance on the use of alternative timing sources</w:t>
      </w:r>
      <w:ins w:id="380" w:author="Jaime Alvarez" w:date="2021-02-04T15:45:00Z">
        <w:r w:rsidR="000017EF">
          <w:t xml:space="preserve"> and integrity of these sources.</w:t>
        </w:r>
      </w:ins>
      <w:ins w:id="381" w:author="Jaime Alvarez" w:date="2021-02-04T15:44:00Z">
        <w:r w:rsidR="00440C08">
          <w:t xml:space="preserve"> </w:t>
        </w:r>
      </w:ins>
      <w:del w:id="382" w:author="Jaime Alvarez" w:date="2021-02-04T15:44:00Z">
        <w:r w:rsidR="00622ACD" w:rsidRPr="00A574DA" w:rsidDel="00440C08">
          <w:delText>.</w:delText>
        </w:r>
      </w:del>
    </w:p>
    <w:p w14:paraId="77D534A0" w14:textId="77777777" w:rsidR="00622ACD" w:rsidRPr="00A574DA" w:rsidRDefault="00622ACD" w:rsidP="00FB2111">
      <w:pPr>
        <w:pStyle w:val="Textedesaisie"/>
      </w:pPr>
    </w:p>
    <w:p w14:paraId="4950C680" w14:textId="77777777" w:rsidR="00EB6772" w:rsidRPr="00A574DA" w:rsidRDefault="00EB6772" w:rsidP="00EB6772">
      <w:pPr>
        <w:pStyle w:val="Heading3"/>
        <w:jc w:val="both"/>
        <w:rPr>
          <w:rFonts w:eastAsia="Times New Roman"/>
        </w:rPr>
      </w:pPr>
      <w:bookmarkStart w:id="383" w:name="_Toc24466879"/>
      <w:r w:rsidRPr="00A574DA">
        <w:rPr>
          <w:rFonts w:eastAsia="Times New Roman"/>
        </w:rPr>
        <w:t>Racon &amp; radar positioning</w:t>
      </w:r>
      <w:bookmarkEnd w:id="383"/>
    </w:p>
    <w:p w14:paraId="3ADBF763" w14:textId="77777777" w:rsidR="00EB6772" w:rsidRPr="00A574DA" w:rsidRDefault="00EB6772" w:rsidP="00EB6772"/>
    <w:p w14:paraId="23AE7778" w14:textId="77777777" w:rsidR="00EB6772" w:rsidRPr="00A574DA" w:rsidRDefault="00EB6772">
      <w:pPr>
        <w:pStyle w:val="PlainText"/>
        <w:jc w:val="both"/>
        <w:pPrChange w:id="384" w:author="Alan Grant" w:date="2021-04-13T07:07:00Z">
          <w:pPr>
            <w:pStyle w:val="PlainText"/>
          </w:pPr>
        </w:pPrChange>
      </w:pPr>
      <w:r w:rsidRPr="00A574DA">
        <w:t xml:space="preserve">IALA continues to recommend the use of racons for relative positioning. The use of radar increases resilience of the entire positioning solution. IALA publishes guidelines on </w:t>
      </w:r>
      <w:r w:rsidR="00EE492E" w:rsidRPr="00A574DA">
        <w:t xml:space="preserve">the </w:t>
      </w:r>
      <w:r w:rsidR="00375721" w:rsidRPr="00A574DA">
        <w:t>provision</w:t>
      </w:r>
      <w:r w:rsidR="00EE492E" w:rsidRPr="00A574DA">
        <w:t xml:space="preserve"> of</w:t>
      </w:r>
      <w:r w:rsidRPr="00A574DA">
        <w:t xml:space="preserve"> racon services.</w:t>
      </w:r>
    </w:p>
    <w:p w14:paraId="7729FCA6" w14:textId="77777777" w:rsidR="00EB6772" w:rsidRPr="00A574DA" w:rsidRDefault="00EB6772">
      <w:pPr>
        <w:pStyle w:val="PlainText"/>
        <w:jc w:val="both"/>
        <w:pPrChange w:id="385" w:author="Alan Grant" w:date="2021-04-13T07:07:00Z">
          <w:pPr>
            <w:pStyle w:val="PlainText"/>
          </w:pPr>
        </w:pPrChange>
      </w:pPr>
    </w:p>
    <w:p w14:paraId="20CE6624" w14:textId="77777777" w:rsidR="00EB6772" w:rsidRPr="00A574DA" w:rsidRDefault="007C4AD8">
      <w:pPr>
        <w:pStyle w:val="PlainText"/>
        <w:jc w:val="both"/>
        <w:pPrChange w:id="386" w:author="Alan Grant" w:date="2021-04-13T07:07:00Z">
          <w:pPr>
            <w:pStyle w:val="PlainText"/>
          </w:pPr>
        </w:pPrChange>
      </w:pPr>
      <w:r w:rsidRPr="00A574DA">
        <w:t xml:space="preserve">Advances in </w:t>
      </w:r>
      <w:r w:rsidR="00EB6772" w:rsidRPr="00A574DA">
        <w:t xml:space="preserve">radar technology </w:t>
      </w:r>
      <w:r w:rsidRPr="00A574DA">
        <w:t xml:space="preserve"> </w:t>
      </w:r>
      <w:r w:rsidR="00EB6772" w:rsidRPr="00A574DA">
        <w:t xml:space="preserve"> is rapidly improving the ability of radars to distinguish targets under poor conditions. IALA encourages the development of radars and the improvements they offer. IALA encourages radar and racon manufacturers to continue work on radar compatibility with racons.</w:t>
      </w:r>
    </w:p>
    <w:p w14:paraId="2931340B" w14:textId="77777777" w:rsidR="00EB6772" w:rsidRPr="00A574DA" w:rsidRDefault="00EB6772" w:rsidP="00EB6772">
      <w:pPr>
        <w:pStyle w:val="PlainText"/>
      </w:pPr>
    </w:p>
    <w:p w14:paraId="5FA64FFA" w14:textId="76480A23" w:rsidR="00EB6772" w:rsidRPr="00A574DA" w:rsidRDefault="00EB6772" w:rsidP="00EB6772">
      <w:pPr>
        <w:pStyle w:val="PlainText"/>
      </w:pPr>
      <w:r w:rsidRPr="00A574DA">
        <w:t xml:space="preserve">Generally, radar and racon are used for relative positioning. A </w:t>
      </w:r>
      <w:r w:rsidR="00C03FEE" w:rsidRPr="00A574DA">
        <w:t xml:space="preserve">potential </w:t>
      </w:r>
      <w:r w:rsidRPr="00A574DA">
        <w:t xml:space="preserve">new service known as </w:t>
      </w:r>
      <w:ins w:id="387" w:author="Alan Grant" w:date="2021-04-13T14:15:00Z">
        <w:r w:rsidR="00BE300C">
          <w:t xml:space="preserve">Enhanced Radar Positioning (making use of </w:t>
        </w:r>
      </w:ins>
      <w:r w:rsidRPr="00A574DA">
        <w:t>eRadar/eRacon</w:t>
      </w:r>
      <w:ins w:id="388" w:author="Alan Grant" w:date="2021-04-13T14:15:00Z">
        <w:r w:rsidR="00BE300C">
          <w:t>)</w:t>
        </w:r>
      </w:ins>
      <w:r w:rsidRPr="00A574DA">
        <w:t xml:space="preserve"> can be used for absolute positioning. IALA encourages continued research in positioning services that are independent of GNSS and</w:t>
      </w:r>
      <w:r w:rsidR="00ED4D71" w:rsidRPr="00A574DA">
        <w:t xml:space="preserve"> which</w:t>
      </w:r>
      <w:r w:rsidRPr="00A574DA">
        <w:t xml:space="preserve"> increase PNT resilience.</w:t>
      </w:r>
    </w:p>
    <w:p w14:paraId="0A571CB0" w14:textId="77777777" w:rsidR="00CF44CB" w:rsidRPr="00A574DA" w:rsidRDefault="00CF44CB" w:rsidP="00EB6772">
      <w:pPr>
        <w:pStyle w:val="PlainText"/>
      </w:pPr>
    </w:p>
    <w:p w14:paraId="4AF450DF" w14:textId="571FC0AA" w:rsidR="00CF44CB" w:rsidRPr="00A574DA" w:rsidRDefault="00CF44CB" w:rsidP="009954E1">
      <w:pPr>
        <w:pStyle w:val="Heading3"/>
        <w:jc w:val="both"/>
        <w:rPr>
          <w:rFonts w:eastAsia="Times New Roman"/>
          <w:b w:val="0"/>
          <w:bCs w:val="0"/>
        </w:rPr>
      </w:pPr>
      <w:bookmarkStart w:id="389" w:name="_Toc510174529"/>
      <w:bookmarkStart w:id="390" w:name="_Toc24466880"/>
      <w:r w:rsidRPr="00A574DA">
        <w:rPr>
          <w:rFonts w:eastAsia="Times New Roman"/>
        </w:rPr>
        <w:t>General view on harmonised resilient positioning</w:t>
      </w:r>
      <w:bookmarkEnd w:id="389"/>
      <w:bookmarkEnd w:id="390"/>
      <w:ins w:id="391" w:author="Alan Grant" w:date="2021-04-13T14:17:00Z">
        <w:r w:rsidR="00BE300C">
          <w:rPr>
            <w:rFonts w:eastAsia="Times New Roman"/>
          </w:rPr>
          <w:t>, navigation and timing</w:t>
        </w:r>
      </w:ins>
    </w:p>
    <w:p w14:paraId="19CF590D" w14:textId="77777777" w:rsidR="00CF44CB" w:rsidRPr="00A574DA" w:rsidRDefault="00CF44CB" w:rsidP="00CF44CB">
      <w:pPr>
        <w:pStyle w:val="PlainText"/>
      </w:pPr>
    </w:p>
    <w:p w14:paraId="4297F9A0" w14:textId="77777777" w:rsidR="00CF44CB" w:rsidRPr="00A574DA" w:rsidRDefault="00CF44CB" w:rsidP="00CF44CB">
      <w:pPr>
        <w:pStyle w:val="PlainText"/>
      </w:pPr>
      <w:r w:rsidRPr="00A574DA">
        <w:t>The increasing reliance on GNSS in all types of position finding and navigation, including position and time inputs to AIS, underlines the importance of an objective consideration of possible areas of vulnerability and a consideration of measures to reduce or mitigate such effects.</w:t>
      </w:r>
    </w:p>
    <w:p w14:paraId="5B5047EA" w14:textId="77777777" w:rsidR="00EE492E" w:rsidRPr="00A574DA" w:rsidRDefault="00EE492E" w:rsidP="00CF44CB">
      <w:pPr>
        <w:pStyle w:val="PlainText"/>
      </w:pPr>
    </w:p>
    <w:p w14:paraId="31E3BF37" w14:textId="77777777" w:rsidR="00CF44CB" w:rsidRPr="00A574DA" w:rsidRDefault="00CF44CB" w:rsidP="00CF44CB">
      <w:pPr>
        <w:pStyle w:val="PlainText"/>
      </w:pPr>
      <w:r w:rsidRPr="00A574DA">
        <w:t>Alternative means of navigation may be provided at various levels; fully redundant, backup and</w:t>
      </w:r>
    </w:p>
    <w:p w14:paraId="092B6758" w14:textId="77777777" w:rsidR="00CF44CB" w:rsidRPr="00A574DA" w:rsidRDefault="00EE492E" w:rsidP="00CF44CB">
      <w:pPr>
        <w:pStyle w:val="PlainText"/>
      </w:pPr>
      <w:r w:rsidRPr="00A574DA">
        <w:lastRenderedPageBreak/>
        <w:t>C</w:t>
      </w:r>
      <w:r w:rsidR="00CF44CB" w:rsidRPr="00A574DA">
        <w:t>ontingency</w:t>
      </w:r>
      <w:r w:rsidRPr="00A574DA">
        <w:t>:</w:t>
      </w:r>
    </w:p>
    <w:p w14:paraId="61283D95" w14:textId="77777777" w:rsidR="00EE492E" w:rsidRPr="00A574DA" w:rsidRDefault="00EE492E" w:rsidP="00CF44CB">
      <w:pPr>
        <w:pStyle w:val="PlainText"/>
      </w:pPr>
    </w:p>
    <w:p w14:paraId="5FCF7A2F" w14:textId="77777777" w:rsidR="00CF44CB" w:rsidRPr="00A574DA" w:rsidRDefault="00CF44CB" w:rsidP="00CF44CB">
      <w:pPr>
        <w:pStyle w:val="PlainText"/>
        <w:numPr>
          <w:ilvl w:val="0"/>
          <w:numId w:val="37"/>
        </w:numPr>
      </w:pPr>
      <w:r w:rsidRPr="00A574DA">
        <w:t>A redundant system provides the same functionality as the primary system, allowing a seamless transition with no change in procedures</w:t>
      </w:r>
      <w:r w:rsidR="00EE492E" w:rsidRPr="00A574DA">
        <w:t>;</w:t>
      </w:r>
    </w:p>
    <w:p w14:paraId="358F3CFC" w14:textId="77777777" w:rsidR="00CF44CB" w:rsidRPr="00A574DA" w:rsidRDefault="00CF44CB" w:rsidP="00CF44CB">
      <w:pPr>
        <w:pStyle w:val="PlainText"/>
        <w:numPr>
          <w:ilvl w:val="0"/>
          <w:numId w:val="37"/>
        </w:numPr>
      </w:pPr>
      <w:r w:rsidRPr="00A574DA">
        <w:t>A backup system ensures continuation of the navigation application, but not necessarily with the full functionality of the primary system and may necessitate some change in procedures by the user</w:t>
      </w:r>
      <w:r w:rsidR="00EE492E" w:rsidRPr="00A574DA">
        <w:t>; and</w:t>
      </w:r>
    </w:p>
    <w:p w14:paraId="53235634" w14:textId="77777777" w:rsidR="00CF44CB" w:rsidRPr="00A574DA" w:rsidRDefault="00CF44CB" w:rsidP="00CF44CB">
      <w:pPr>
        <w:pStyle w:val="PlainText"/>
        <w:numPr>
          <w:ilvl w:val="0"/>
          <w:numId w:val="37"/>
        </w:numPr>
      </w:pPr>
      <w:r w:rsidRPr="00A574DA">
        <w:t xml:space="preserve">A contingency system allows safe completion of a manoeuvre but may not be adequate for long-term use. </w:t>
      </w:r>
      <w:r w:rsidRPr="00A574DA">
        <w:cr/>
      </w:r>
    </w:p>
    <w:p w14:paraId="0DAEEDBF" w14:textId="542299DB" w:rsidR="00CF44CB" w:rsidRPr="00A574DA" w:rsidRDefault="00CF44CB">
      <w:pPr>
        <w:pStyle w:val="PlainText"/>
        <w:jc w:val="both"/>
        <w:pPrChange w:id="392" w:author="Alan Grant" w:date="2021-04-13T07:07:00Z">
          <w:pPr>
            <w:pStyle w:val="PlainText"/>
          </w:pPr>
        </w:pPrChange>
      </w:pPr>
      <w:r w:rsidRPr="00A574DA">
        <w:t>Today</w:t>
      </w:r>
      <w:ins w:id="393" w:author="Alan Grant" w:date="2021-04-13T07:07:00Z">
        <w:r w:rsidR="00CE3486">
          <w:t>,</w:t>
        </w:r>
      </w:ins>
      <w:r w:rsidRPr="00A574DA">
        <w:t xml:space="preserve"> it is clear that no global-coverage </w:t>
      </w:r>
      <w:r w:rsidR="00E206EF" w:rsidRPr="00A574DA">
        <w:t>redundant, back</w:t>
      </w:r>
      <w:r w:rsidRPr="00A574DA">
        <w:t xml:space="preserve">-up or contingency positioning system is likely to be realised in the </w:t>
      </w:r>
      <w:del w:id="394" w:author="Alan Grant" w:date="2021-04-09T06:45:00Z">
        <w:r w:rsidRPr="00A574DA" w:rsidDel="00506AF9">
          <w:delText>foreseeable</w:delText>
        </w:r>
      </w:del>
      <w:ins w:id="395" w:author="Alan Grant" w:date="2021-04-09T06:45:00Z">
        <w:r w:rsidR="00506AF9" w:rsidRPr="00A574DA">
          <w:t>near</w:t>
        </w:r>
      </w:ins>
      <w:r w:rsidRPr="00A574DA">
        <w:t xml:space="preserve"> future.</w:t>
      </w:r>
      <w:del w:id="396" w:author="Alan Grant" w:date="2021-04-13T14:18:00Z">
        <w:r w:rsidRPr="00A574DA" w:rsidDel="00BE300C">
          <w:delText xml:space="preserve"> This is not seen as a </w:delText>
        </w:r>
        <w:r w:rsidR="00A574DA" w:rsidRPr="00A574DA" w:rsidDel="00BE300C">
          <w:delText>problem;</w:delText>
        </w:r>
      </w:del>
      <w:ins w:id="397" w:author="Alan Grant" w:date="2021-04-13T14:18:00Z">
        <w:r w:rsidR="00BE300C">
          <w:t xml:space="preserve">  T</w:t>
        </w:r>
      </w:ins>
      <w:del w:id="398" w:author="Alan Grant" w:date="2021-04-13T14:18:00Z">
        <w:r w:rsidRPr="00A574DA" w:rsidDel="00BE300C">
          <w:delText xml:space="preserve"> </w:delText>
        </w:r>
        <w:r w:rsidR="00E206EF" w:rsidRPr="00A574DA" w:rsidDel="00BE300C">
          <w:delText>t</w:delText>
        </w:r>
      </w:del>
      <w:r w:rsidR="00E66CD9" w:rsidRPr="00A574DA">
        <w:t>he coastal and harbour phases of a voyage are where loss of GNSS position can affect safety and efficiency of navigation. Coastal and harbour areas with heavy traffic or significant hazards are where IALA wishes to see globally harmonised services provided to vessels for backup or contingency.</w:t>
      </w:r>
    </w:p>
    <w:p w14:paraId="0AE37E99" w14:textId="77777777" w:rsidR="00CF44CB" w:rsidRPr="00A574DA" w:rsidRDefault="00CF44CB" w:rsidP="00CF44CB">
      <w:pPr>
        <w:pStyle w:val="PlainText"/>
      </w:pPr>
    </w:p>
    <w:p w14:paraId="547C6EA0" w14:textId="77777777" w:rsidR="00CF44CB" w:rsidRPr="00A574DA" w:rsidRDefault="00CF44CB" w:rsidP="00CF44CB">
      <w:pPr>
        <w:pStyle w:val="PlainText"/>
      </w:pPr>
      <w:r w:rsidRPr="00A574DA">
        <w:t xml:space="preserve">IALA’s </w:t>
      </w:r>
      <w:r w:rsidR="00022BD0" w:rsidRPr="00A574DA">
        <w:t>current</w:t>
      </w:r>
      <w:r w:rsidR="00E66CD9" w:rsidRPr="00A574DA">
        <w:t xml:space="preserve"> </w:t>
      </w:r>
      <w:r w:rsidRPr="00A574DA">
        <w:t xml:space="preserve">view is that the most promising candidate technology for providing globally-harmonised resilient positioning services in the coastal and harbour phases </w:t>
      </w:r>
      <w:r w:rsidR="00022BD0" w:rsidRPr="00A574DA">
        <w:t>would be one or more of the following</w:t>
      </w:r>
      <w:r w:rsidRPr="00A574DA">
        <w:t>:</w:t>
      </w:r>
    </w:p>
    <w:p w14:paraId="44ACCF0F" w14:textId="77777777" w:rsidR="00E66CD9" w:rsidRPr="00A574DA" w:rsidRDefault="00E66CD9" w:rsidP="00CF44CB">
      <w:pPr>
        <w:pStyle w:val="PlainText"/>
      </w:pPr>
    </w:p>
    <w:p w14:paraId="3490519C" w14:textId="3C828C5C" w:rsidR="00FE74C7" w:rsidRPr="00A574DA" w:rsidRDefault="00022BD0" w:rsidP="00CF44CB">
      <w:pPr>
        <w:pStyle w:val="PlainText"/>
        <w:numPr>
          <w:ilvl w:val="0"/>
          <w:numId w:val="37"/>
        </w:numPr>
      </w:pPr>
      <w:r w:rsidRPr="00A574DA">
        <w:t>Enhanced Radar</w:t>
      </w:r>
      <w:del w:id="399" w:author="Alan Grant" w:date="2021-04-13T14:18:00Z">
        <w:r w:rsidRPr="00A574DA" w:rsidDel="00BE300C">
          <w:delText>/</w:delText>
        </w:r>
        <w:r w:rsidR="00FE74C7" w:rsidRPr="00A574DA" w:rsidDel="00BE300C">
          <w:delText>Racon absolute</w:delText>
        </w:r>
      </w:del>
      <w:r w:rsidR="00FE74C7" w:rsidRPr="00A574DA">
        <w:t xml:space="preserve"> </w:t>
      </w:r>
      <w:ins w:id="400" w:author="Alan Grant" w:date="2021-04-13T14:18:00Z">
        <w:r w:rsidR="00BE300C">
          <w:t>P</w:t>
        </w:r>
      </w:ins>
      <w:del w:id="401" w:author="Alan Grant" w:date="2021-04-13T14:18:00Z">
        <w:r w:rsidR="00FE74C7" w:rsidRPr="00A574DA" w:rsidDel="00BE300C">
          <w:delText>p</w:delText>
        </w:r>
      </w:del>
      <w:r w:rsidR="00FE74C7" w:rsidRPr="00A574DA">
        <w:t>ositioning</w:t>
      </w:r>
      <w:r w:rsidR="00E66CD9" w:rsidRPr="00A574DA">
        <w:t>;</w:t>
      </w:r>
    </w:p>
    <w:p w14:paraId="1F979B60" w14:textId="77777777" w:rsidR="00CF44CB" w:rsidRPr="00A574DA" w:rsidRDefault="00CF44CB" w:rsidP="00CF44CB">
      <w:pPr>
        <w:pStyle w:val="PlainText"/>
        <w:numPr>
          <w:ilvl w:val="0"/>
          <w:numId w:val="37"/>
        </w:numPr>
      </w:pPr>
      <w:r w:rsidRPr="00A574DA">
        <w:t>eLoran</w:t>
      </w:r>
      <w:r w:rsidR="00E66CD9" w:rsidRPr="00A574DA">
        <w:t>;</w:t>
      </w:r>
    </w:p>
    <w:p w14:paraId="16307337" w14:textId="77777777" w:rsidR="00CF44CB" w:rsidRPr="00A574DA" w:rsidRDefault="00CF44CB" w:rsidP="00CF44CB">
      <w:pPr>
        <w:pStyle w:val="PlainText"/>
        <w:numPr>
          <w:ilvl w:val="0"/>
          <w:numId w:val="37"/>
        </w:numPr>
      </w:pPr>
      <w:r w:rsidRPr="00A574DA">
        <w:t>R-</w:t>
      </w:r>
      <w:r w:rsidR="000A3727" w:rsidRPr="00A574DA">
        <w:t>M</w:t>
      </w:r>
      <w:r w:rsidRPr="00A574DA">
        <w:t>ode at VHF, using VDES and/or AIS signals</w:t>
      </w:r>
      <w:r w:rsidR="00E66CD9" w:rsidRPr="00A574DA">
        <w:t>; and</w:t>
      </w:r>
    </w:p>
    <w:p w14:paraId="5BC0C771" w14:textId="77777777" w:rsidR="00CF44CB" w:rsidRPr="00A574DA" w:rsidRDefault="00CF44CB" w:rsidP="00CF44CB">
      <w:pPr>
        <w:pStyle w:val="PlainText"/>
        <w:numPr>
          <w:ilvl w:val="0"/>
          <w:numId w:val="37"/>
        </w:numPr>
      </w:pPr>
      <w:r w:rsidRPr="00A574DA">
        <w:t>R-</w:t>
      </w:r>
      <w:r w:rsidR="00F26C1C" w:rsidRPr="00A574DA">
        <w:t>M</w:t>
      </w:r>
      <w:r w:rsidRPr="00A574DA">
        <w:t>ode at MF.</w:t>
      </w:r>
    </w:p>
    <w:p w14:paraId="0DB01850" w14:textId="77777777" w:rsidR="00CF44CB" w:rsidRPr="00A574DA" w:rsidRDefault="00CF44CB" w:rsidP="00CF44CB">
      <w:pPr>
        <w:pStyle w:val="PlainText"/>
      </w:pPr>
    </w:p>
    <w:p w14:paraId="34D6B0D1" w14:textId="55517D4A" w:rsidR="00CE3486" w:rsidRPr="00A574DA" w:rsidDel="00CE3486" w:rsidRDefault="00CE3486" w:rsidP="00CE3486">
      <w:pPr>
        <w:pStyle w:val="PlainText"/>
        <w:rPr>
          <w:del w:id="402" w:author="Alan Grant" w:date="2021-04-13T07:08:00Z"/>
          <w:moveTo w:id="403" w:author="Alan Grant" w:date="2021-04-13T07:08:00Z"/>
        </w:rPr>
      </w:pPr>
      <w:moveToRangeStart w:id="404" w:author="Alan Grant" w:date="2021-04-13T07:08:00Z" w:name="move69190143"/>
      <w:moveTo w:id="405" w:author="Alan Grant" w:date="2021-04-13T07:08:00Z">
        <w:r w:rsidRPr="00A574DA">
          <w:t>IALA will support efforts to introduce eLoran and will play its part in the development and publication of technical guidance for eLoran.</w:t>
        </w:r>
      </w:moveTo>
      <w:ins w:id="406" w:author="Alan Grant" w:date="2021-04-13T07:08:00Z">
        <w:r>
          <w:t xml:space="preserve"> </w:t>
        </w:r>
      </w:ins>
    </w:p>
    <w:moveToRangeEnd w:id="404"/>
    <w:p w14:paraId="37A17BDF" w14:textId="68D32A7B" w:rsidR="00CF44CB" w:rsidRPr="00A574DA" w:rsidRDefault="00CF44CB">
      <w:pPr>
        <w:pStyle w:val="PlainText"/>
      </w:pPr>
      <w:del w:id="407" w:author="Alan Grant" w:date="2021-04-13T07:08:00Z">
        <w:r w:rsidRPr="00A574DA" w:rsidDel="00CE3486">
          <w:delText xml:space="preserve">Technical standards for eLoran are in development. </w:delText>
        </w:r>
      </w:del>
      <w:r w:rsidRPr="00A574DA">
        <w:t>R-</w:t>
      </w:r>
      <w:r w:rsidR="00F26C1C" w:rsidRPr="00A574DA">
        <w:t>M</w:t>
      </w:r>
      <w:r w:rsidRPr="00A574DA">
        <w:t xml:space="preserve">ode, at both frequencies is a promising concept that is presently the subject of </w:t>
      </w:r>
      <w:del w:id="408" w:author="Alan Grant" w:date="2021-04-12T16:40:00Z">
        <w:r w:rsidRPr="00A574DA" w:rsidDel="00E5103E">
          <w:delText xml:space="preserve">the comprehensive </w:delText>
        </w:r>
      </w:del>
      <w:r w:rsidRPr="00A574DA">
        <w:t>trial project</w:t>
      </w:r>
      <w:ins w:id="409" w:author="Alan Grant" w:date="2021-04-12T16:40:00Z">
        <w:r w:rsidR="00E5103E">
          <w:t>s.</w:t>
        </w:r>
      </w:ins>
      <w:del w:id="410" w:author="Alan Grant" w:date="2021-04-12T16:40:00Z">
        <w:r w:rsidRPr="00A574DA" w:rsidDel="00E5103E">
          <w:delText>, the Baltic R-Mode Project</w:delText>
        </w:r>
      </w:del>
      <w:del w:id="411" w:author="Alan Grant" w:date="2021-04-13T14:19:00Z">
        <w:r w:rsidRPr="00A574DA" w:rsidDel="00BE300C">
          <w:delText xml:space="preserve">. </w:delText>
        </w:r>
      </w:del>
    </w:p>
    <w:p w14:paraId="4919E670" w14:textId="77777777" w:rsidR="00CF44CB" w:rsidRPr="00A574DA" w:rsidRDefault="00CF44CB" w:rsidP="00CF44CB">
      <w:pPr>
        <w:pStyle w:val="PlainText"/>
      </w:pPr>
    </w:p>
    <w:p w14:paraId="01AA3B05" w14:textId="249CF7AF" w:rsidR="007F7B31" w:rsidRPr="00A574DA" w:rsidDel="00CE3486" w:rsidRDefault="00CF44CB" w:rsidP="009954E1">
      <w:pPr>
        <w:pStyle w:val="PlainText"/>
        <w:rPr>
          <w:moveFrom w:id="412" w:author="Alan Grant" w:date="2021-04-13T07:08:00Z"/>
        </w:rPr>
      </w:pPr>
      <w:moveFromRangeStart w:id="413" w:author="Alan Grant" w:date="2021-04-13T07:08:00Z" w:name="move69190143"/>
      <w:moveFrom w:id="414" w:author="Alan Grant" w:date="2021-04-13T07:08:00Z">
        <w:r w:rsidRPr="00A574DA" w:rsidDel="00CE3486">
          <w:t>IALA will support efforts to introduce eLoran and will play its part in the development and publication of technical guidance for eLoran.</w:t>
        </w:r>
      </w:moveFrom>
    </w:p>
    <w:p w14:paraId="7AA6EA9B" w14:textId="77777777" w:rsidR="00B02543" w:rsidRPr="00A574DA" w:rsidRDefault="00A03816" w:rsidP="007F7B31">
      <w:pPr>
        <w:pStyle w:val="Heading1"/>
      </w:pPr>
      <w:bookmarkStart w:id="415" w:name="_Toc497816274"/>
      <w:bookmarkStart w:id="416" w:name="_Toc24466881"/>
      <w:bookmarkEnd w:id="415"/>
      <w:moveFromRangeEnd w:id="413"/>
      <w:r w:rsidRPr="00A574DA">
        <w:t>VESSEL TRAFFIC SERVICES</w:t>
      </w:r>
      <w:bookmarkEnd w:id="416"/>
    </w:p>
    <w:p w14:paraId="70833A90" w14:textId="77777777" w:rsidR="00046E33" w:rsidRPr="00A574DA" w:rsidRDefault="00046E33" w:rsidP="00E16633">
      <w:pPr>
        <w:pStyle w:val="Sparationtitre1"/>
      </w:pPr>
    </w:p>
    <w:p w14:paraId="756A8E3C" w14:textId="77777777" w:rsidR="00097BDC" w:rsidRPr="00A574DA" w:rsidRDefault="00097BDC" w:rsidP="00E16633">
      <w:pPr>
        <w:pStyle w:val="Textedesaisie"/>
      </w:pPr>
    </w:p>
    <w:p w14:paraId="13DF919B" w14:textId="77777777" w:rsidR="00187268" w:rsidRPr="00A574DA" w:rsidRDefault="00214F96" w:rsidP="007D3432">
      <w:pPr>
        <w:pStyle w:val="Heading2"/>
        <w:jc w:val="both"/>
      </w:pPr>
      <w:bookmarkStart w:id="417" w:name="_Toc24466882"/>
      <w:r w:rsidRPr="00A574DA">
        <w:t>Position</w:t>
      </w:r>
      <w:r w:rsidR="00252981" w:rsidRPr="00A574DA">
        <w:t xml:space="preserve"> statements</w:t>
      </w:r>
      <w:bookmarkEnd w:id="417"/>
    </w:p>
    <w:p w14:paraId="02E199E4" w14:textId="77777777" w:rsidR="00187268" w:rsidRPr="00A574DA" w:rsidRDefault="00187268" w:rsidP="00E16633">
      <w:pPr>
        <w:pStyle w:val="Sparationtitre2"/>
      </w:pPr>
    </w:p>
    <w:p w14:paraId="23D9643F" w14:textId="77777777" w:rsidR="00187268" w:rsidRPr="00A574DA" w:rsidRDefault="00187268" w:rsidP="00E16633">
      <w:pPr>
        <w:pStyle w:val="Textedesaisie"/>
      </w:pPr>
    </w:p>
    <w:p w14:paraId="65E78301" w14:textId="77777777" w:rsidR="000D5120" w:rsidRPr="00A574DA" w:rsidRDefault="000D5120" w:rsidP="007D3432">
      <w:pPr>
        <w:pStyle w:val="Heading3"/>
        <w:jc w:val="both"/>
        <w:rPr>
          <w:rFonts w:eastAsia="Times New Roman"/>
        </w:rPr>
      </w:pPr>
      <w:bookmarkStart w:id="418" w:name="_Toc445900757"/>
      <w:bookmarkStart w:id="419" w:name="_Toc24466883"/>
      <w:r w:rsidRPr="00A574DA">
        <w:rPr>
          <w:rFonts w:eastAsia="Times New Roman"/>
        </w:rPr>
        <w:t>Operations</w:t>
      </w:r>
      <w:bookmarkEnd w:id="418"/>
      <w:bookmarkEnd w:id="419"/>
    </w:p>
    <w:p w14:paraId="7D999E18" w14:textId="77777777" w:rsidR="000D5120" w:rsidRPr="00A574DA" w:rsidRDefault="000D5120" w:rsidP="00E16633">
      <w:pPr>
        <w:pStyle w:val="Textedesaisie"/>
      </w:pPr>
    </w:p>
    <w:p w14:paraId="0952EBAB" w14:textId="77777777" w:rsidR="00747035" w:rsidRPr="00A574DA" w:rsidRDefault="00747035" w:rsidP="00747035">
      <w:pPr>
        <w:pStyle w:val="Textedesaisie"/>
      </w:pPr>
      <w:r w:rsidRPr="00A574DA">
        <w:t xml:space="preserve">Apart from its major role in improving safety and efficiency of vessel traffic, and protection of </w:t>
      </w:r>
      <w:r w:rsidR="00DB3F7E" w:rsidRPr="00A574DA">
        <w:t xml:space="preserve">the </w:t>
      </w:r>
      <w:r w:rsidRPr="00A574DA">
        <w:t xml:space="preserve">marine environment, VTS will increasingly contribute to efficient information management in the maritime domain. In the global maritime environment, safety and efficiency not only depend on well-organized traffic management and </w:t>
      </w:r>
      <w:r w:rsidR="00DB3F7E" w:rsidRPr="00A574DA">
        <w:t xml:space="preserve">the </w:t>
      </w:r>
      <w:r w:rsidRPr="00A574DA">
        <w:t>exchange of information but also on standardized and harmonized concepts, systems and services.</w:t>
      </w:r>
    </w:p>
    <w:p w14:paraId="4D27B6CB" w14:textId="77777777" w:rsidR="00747035" w:rsidRPr="00A574DA" w:rsidRDefault="00747035" w:rsidP="00747035">
      <w:pPr>
        <w:pStyle w:val="Textedesaisie"/>
      </w:pPr>
    </w:p>
    <w:p w14:paraId="079C6204" w14:textId="77777777" w:rsidR="00747035" w:rsidRPr="00A574DA" w:rsidRDefault="00747035" w:rsidP="00747035">
      <w:pPr>
        <w:pStyle w:val="Textedesaisie"/>
      </w:pPr>
      <w:r w:rsidRPr="00A574DA">
        <w:t>The complexity of utilization of the seas is growing, threatening the</w:t>
      </w:r>
      <w:r w:rsidR="00AA281E" w:rsidRPr="00A574DA">
        <w:t xml:space="preserve"> amount of</w:t>
      </w:r>
      <w:r w:rsidRPr="00A574DA">
        <w:t xml:space="preserve"> manoeuvrable space for shipping. The need for proactive management of vessel traffic in these areas is thus likely to increase, further driving the interaction between ships and shore authorities. Management of operational space from a shipping perspective by evolving VTS, supported by the capabilities of e-Navigation, and in conjunction with Marine Spatial Planning are seen as candidate combinations on how to deal with the challenges for safe, secure and efficient navigation in clean waters.</w:t>
      </w:r>
    </w:p>
    <w:p w14:paraId="1568E5E2" w14:textId="77777777" w:rsidR="00747035" w:rsidRPr="00A574DA" w:rsidRDefault="00747035" w:rsidP="00E16633">
      <w:pPr>
        <w:pStyle w:val="Textedesaisie"/>
      </w:pPr>
    </w:p>
    <w:p w14:paraId="7447CBF1" w14:textId="77777777" w:rsidR="000D5120" w:rsidRPr="00A574DA" w:rsidRDefault="000D5120" w:rsidP="00E16633">
      <w:pPr>
        <w:pStyle w:val="Textedesaisie"/>
      </w:pPr>
      <w:r w:rsidRPr="00A574DA">
        <w:t xml:space="preserve">IALA will create guidance for the use of VTS providers, on the operation of a VTS to ensure the safety and efficiency of vessel movements in the VTS area. </w:t>
      </w:r>
    </w:p>
    <w:p w14:paraId="0167C947" w14:textId="77777777" w:rsidR="00E16633" w:rsidRPr="00A574DA" w:rsidRDefault="00E16633" w:rsidP="00E16633">
      <w:pPr>
        <w:pStyle w:val="Textedesaisie"/>
      </w:pPr>
    </w:p>
    <w:p w14:paraId="05A14B7D" w14:textId="77777777" w:rsidR="000D5120" w:rsidRPr="00A574DA" w:rsidRDefault="000D5120" w:rsidP="00E16633">
      <w:pPr>
        <w:pStyle w:val="Textedesaisie"/>
      </w:pPr>
      <w:r w:rsidRPr="00A574DA">
        <w:lastRenderedPageBreak/>
        <w:t xml:space="preserve">This guidance will aim at harmonising VTS operational procedures worldwide, so that ships’ masters will encounter familiar VTS procedures, but recognising that local requirements, such as geographical characteristics, traffic density and diversity, accessibility, and environmental conditions may sometimes dictate special needs. </w:t>
      </w:r>
    </w:p>
    <w:p w14:paraId="17D9B1B6" w14:textId="77777777" w:rsidR="00DB3F7E" w:rsidRPr="00A574DA" w:rsidRDefault="00DB3F7E" w:rsidP="00E16633">
      <w:pPr>
        <w:pStyle w:val="Textedesaisie"/>
      </w:pPr>
    </w:p>
    <w:p w14:paraId="1583540A" w14:textId="77777777" w:rsidR="000D5120" w:rsidRPr="00A574DA" w:rsidRDefault="000D5120" w:rsidP="00E16633">
      <w:pPr>
        <w:pStyle w:val="Textedesaisie"/>
      </w:pPr>
      <w:r w:rsidRPr="00A574DA">
        <w:t>IALA guidance for VTS operations will include</w:t>
      </w:r>
      <w:r w:rsidR="00AA281E" w:rsidRPr="00A574DA">
        <w:t>:</w:t>
      </w:r>
    </w:p>
    <w:p w14:paraId="6A3BD1B0" w14:textId="77777777" w:rsidR="00AA281E" w:rsidRPr="00A574DA" w:rsidRDefault="00AA281E" w:rsidP="00E16633">
      <w:pPr>
        <w:pStyle w:val="Textedesaisie"/>
      </w:pPr>
    </w:p>
    <w:p w14:paraId="13E838F8" w14:textId="77777777" w:rsidR="000D5120" w:rsidRPr="00A574DA" w:rsidRDefault="000D5120" w:rsidP="00E16633">
      <w:pPr>
        <w:pStyle w:val="Textepuce1"/>
        <w:rPr>
          <w:lang w:val="en-GB"/>
        </w:rPr>
      </w:pPr>
      <w:r w:rsidRPr="00A574DA">
        <w:rPr>
          <w:lang w:val="en-GB"/>
        </w:rPr>
        <w:t>Performance standards</w:t>
      </w:r>
      <w:r w:rsidR="00AA281E" w:rsidRPr="00A574DA">
        <w:rPr>
          <w:lang w:val="en-GB"/>
        </w:rPr>
        <w:t>;</w:t>
      </w:r>
    </w:p>
    <w:p w14:paraId="4EDE3A97" w14:textId="77777777" w:rsidR="000D5120" w:rsidRPr="00A574DA" w:rsidRDefault="000D5120" w:rsidP="00E16633">
      <w:pPr>
        <w:pStyle w:val="Textepuce1"/>
        <w:rPr>
          <w:lang w:val="en-GB"/>
        </w:rPr>
      </w:pPr>
      <w:r w:rsidRPr="00A574DA">
        <w:rPr>
          <w:lang w:val="en-GB"/>
        </w:rPr>
        <w:t>Performance monitoring and evaluation</w:t>
      </w:r>
      <w:r w:rsidR="00AA281E" w:rsidRPr="00A574DA">
        <w:rPr>
          <w:lang w:val="en-GB"/>
        </w:rPr>
        <w:t>;</w:t>
      </w:r>
    </w:p>
    <w:p w14:paraId="3E7A8B0C" w14:textId="77777777" w:rsidR="000D5120" w:rsidRPr="00A574DA" w:rsidRDefault="000D5120" w:rsidP="00E16633">
      <w:pPr>
        <w:pStyle w:val="Textepuce1"/>
        <w:rPr>
          <w:lang w:val="en-GB"/>
        </w:rPr>
      </w:pPr>
      <w:r w:rsidRPr="00A574DA">
        <w:rPr>
          <w:lang w:val="en-GB"/>
        </w:rPr>
        <w:t>Management and staffing</w:t>
      </w:r>
      <w:r w:rsidR="00AA281E" w:rsidRPr="00A574DA">
        <w:rPr>
          <w:lang w:val="en-GB"/>
        </w:rPr>
        <w:t>;</w:t>
      </w:r>
    </w:p>
    <w:p w14:paraId="7E351D2D" w14:textId="77777777" w:rsidR="000D5120" w:rsidRPr="00A574DA" w:rsidRDefault="000D5120" w:rsidP="00E16633">
      <w:pPr>
        <w:pStyle w:val="Textepuce1"/>
        <w:rPr>
          <w:lang w:val="en-GB"/>
        </w:rPr>
      </w:pPr>
      <w:r w:rsidRPr="00A574DA">
        <w:rPr>
          <w:lang w:val="en-GB"/>
        </w:rPr>
        <w:t>Decision support tools</w:t>
      </w:r>
      <w:r w:rsidR="00AA281E" w:rsidRPr="00A574DA">
        <w:rPr>
          <w:lang w:val="en-GB"/>
        </w:rPr>
        <w:t>;</w:t>
      </w:r>
    </w:p>
    <w:p w14:paraId="56AD5509" w14:textId="77777777" w:rsidR="000D5120" w:rsidRPr="00A574DA" w:rsidRDefault="000D5120" w:rsidP="00E16633">
      <w:pPr>
        <w:pStyle w:val="Textepuce1"/>
        <w:rPr>
          <w:lang w:val="en-GB"/>
        </w:rPr>
      </w:pPr>
      <w:r w:rsidRPr="00A574DA">
        <w:rPr>
          <w:lang w:val="en-GB"/>
        </w:rPr>
        <w:t>Digital information exchange</w:t>
      </w:r>
      <w:r w:rsidR="00AA281E" w:rsidRPr="00A574DA">
        <w:rPr>
          <w:lang w:val="en-GB"/>
        </w:rPr>
        <w:t>; and</w:t>
      </w:r>
    </w:p>
    <w:p w14:paraId="52A426B1" w14:textId="77777777" w:rsidR="000D5120" w:rsidRPr="00A574DA" w:rsidRDefault="000D5120" w:rsidP="00E16633">
      <w:pPr>
        <w:pStyle w:val="Textepuce1"/>
        <w:rPr>
          <w:lang w:val="en-GB"/>
        </w:rPr>
      </w:pPr>
      <w:r w:rsidRPr="00A574DA">
        <w:rPr>
          <w:lang w:val="en-GB"/>
        </w:rPr>
        <w:t>Voice communications procedures and standard phrase</w:t>
      </w:r>
      <w:r w:rsidR="00AA281E" w:rsidRPr="00A574DA">
        <w:rPr>
          <w:lang w:val="en-GB"/>
        </w:rPr>
        <w:t>ology.</w:t>
      </w:r>
    </w:p>
    <w:p w14:paraId="7E6D27C4" w14:textId="77777777" w:rsidR="000D5120" w:rsidRPr="00A574DA" w:rsidRDefault="000D5120" w:rsidP="00E16633">
      <w:pPr>
        <w:pStyle w:val="Textedesaisie"/>
      </w:pPr>
    </w:p>
    <w:p w14:paraId="3C9B97BE" w14:textId="77777777" w:rsidR="000D5120" w:rsidRPr="00A574DA" w:rsidRDefault="000D5120" w:rsidP="00E16633">
      <w:pPr>
        <w:pStyle w:val="Textedesaisie"/>
      </w:pPr>
      <w:r w:rsidRPr="00A574DA">
        <w:t>IALA will cooperate with sister organisations, in particular with IMPA and IHMA, to ensure that its operation</w:t>
      </w:r>
      <w:r w:rsidR="00AA281E" w:rsidRPr="00A574DA">
        <w:t>al</w:t>
      </w:r>
      <w:r w:rsidRPr="00A574DA">
        <w:t xml:space="preserve"> guidance is complete and appropriate.</w:t>
      </w:r>
    </w:p>
    <w:p w14:paraId="38193282" w14:textId="77777777" w:rsidR="00DB3F7E" w:rsidRPr="00A574DA" w:rsidRDefault="00DB3F7E" w:rsidP="00E16633">
      <w:pPr>
        <w:pStyle w:val="Textedesaisie"/>
      </w:pPr>
    </w:p>
    <w:p w14:paraId="39B380F1" w14:textId="77777777" w:rsidR="000D5120" w:rsidRPr="00A574DA" w:rsidRDefault="000D5120" w:rsidP="007D3432">
      <w:pPr>
        <w:pStyle w:val="Heading3"/>
        <w:jc w:val="both"/>
        <w:rPr>
          <w:rFonts w:eastAsia="Times New Roman"/>
        </w:rPr>
      </w:pPr>
      <w:bookmarkStart w:id="420" w:name="_Toc445900758"/>
      <w:bookmarkStart w:id="421" w:name="_Toc24466884"/>
      <w:r w:rsidRPr="00A574DA">
        <w:rPr>
          <w:rFonts w:eastAsia="Times New Roman"/>
        </w:rPr>
        <w:t xml:space="preserve">Interaction and cooperation of VTS with other national or regional </w:t>
      </w:r>
      <w:r w:rsidR="005C7E8F" w:rsidRPr="00A574DA">
        <w:rPr>
          <w:rFonts w:eastAsia="Times New Roman"/>
        </w:rPr>
        <w:t xml:space="preserve">allied </w:t>
      </w:r>
      <w:r w:rsidRPr="00A574DA">
        <w:rPr>
          <w:rFonts w:eastAsia="Times New Roman"/>
        </w:rPr>
        <w:t>services</w:t>
      </w:r>
      <w:bookmarkEnd w:id="420"/>
      <w:bookmarkEnd w:id="421"/>
    </w:p>
    <w:p w14:paraId="36665D9E" w14:textId="77777777" w:rsidR="000D5120" w:rsidRPr="00A574DA" w:rsidRDefault="000D5120" w:rsidP="00E16633">
      <w:pPr>
        <w:pStyle w:val="Textedesaisie"/>
      </w:pPr>
    </w:p>
    <w:p w14:paraId="1022357E" w14:textId="77777777" w:rsidR="00B91E9C" w:rsidRPr="00A574DA" w:rsidRDefault="00B91E9C" w:rsidP="00E16633">
      <w:pPr>
        <w:pStyle w:val="Textedesaisie"/>
      </w:pPr>
      <w:r w:rsidRPr="00A574DA">
        <w:t xml:space="preserve">Today there are </w:t>
      </w:r>
      <w:r w:rsidR="00D14F04" w:rsidRPr="00A574DA">
        <w:t>various</w:t>
      </w:r>
      <w:r w:rsidRPr="00A574DA">
        <w:t xml:space="preserve"> operational organisations with specific maritime responsibilities, such as Maritime Rescue Coordination Centres, Maritime Assistance Services, Maritime Security Alert Centres, Pollution Information Centre, Fishing Surveillance and Police Centres, </w:t>
      </w:r>
      <w:r w:rsidR="0030394C" w:rsidRPr="00A574DA">
        <w:t xml:space="preserve">and </w:t>
      </w:r>
      <w:r w:rsidRPr="00A574DA">
        <w:t xml:space="preserve">National Coordinator for maritime safety information </w:t>
      </w:r>
    </w:p>
    <w:p w14:paraId="0B6AD401" w14:textId="77777777" w:rsidR="00B91E9C" w:rsidRPr="00A574DA" w:rsidRDefault="00B91E9C" w:rsidP="00E16633">
      <w:pPr>
        <w:pStyle w:val="Textedesaisie"/>
      </w:pPr>
    </w:p>
    <w:p w14:paraId="1C53EACE" w14:textId="77777777" w:rsidR="000D5120" w:rsidRPr="00A574DA" w:rsidRDefault="000D5120" w:rsidP="00E16633">
      <w:pPr>
        <w:pStyle w:val="Textedesaisie"/>
      </w:pPr>
      <w:r w:rsidRPr="00A574DA">
        <w:t>Although the coordination of VTS with other services, such as SAR, police, customs, and border control will be a matter for local, national, or regional decision, IALA will work to raise awareness of the capabilities of VTS sensors and VTS organisations to complement the work of these other services at times of special need, and will include awareness of this in its training.</w:t>
      </w:r>
    </w:p>
    <w:p w14:paraId="5A639C67" w14:textId="77777777" w:rsidR="007F58E6" w:rsidRPr="00A574DA" w:rsidRDefault="007F58E6" w:rsidP="00E16633">
      <w:pPr>
        <w:pStyle w:val="Textedesaisie"/>
      </w:pPr>
    </w:p>
    <w:p w14:paraId="3A7404C5" w14:textId="77777777" w:rsidR="007F58E6" w:rsidRPr="00A574DA" w:rsidRDefault="007F58E6" w:rsidP="007D3432">
      <w:pPr>
        <w:pStyle w:val="Heading3"/>
        <w:jc w:val="both"/>
        <w:rPr>
          <w:rFonts w:eastAsia="Times New Roman"/>
        </w:rPr>
      </w:pPr>
      <w:bookmarkStart w:id="422" w:name="_Toc445900760"/>
      <w:bookmarkStart w:id="423" w:name="_Toc24466885"/>
      <w:r w:rsidRPr="00A574DA">
        <w:rPr>
          <w:rFonts w:eastAsia="Times New Roman"/>
        </w:rPr>
        <w:t>VTS Technolog</w:t>
      </w:r>
      <w:bookmarkEnd w:id="422"/>
      <w:r w:rsidRPr="00A574DA">
        <w:rPr>
          <w:rFonts w:eastAsia="Times New Roman"/>
        </w:rPr>
        <w:t>y</w:t>
      </w:r>
      <w:bookmarkEnd w:id="423"/>
    </w:p>
    <w:p w14:paraId="0FE7BBE2" w14:textId="77777777" w:rsidR="007F58E6" w:rsidRPr="00A574DA" w:rsidRDefault="007F58E6" w:rsidP="00E16633">
      <w:pPr>
        <w:pStyle w:val="Textedesaisie"/>
      </w:pPr>
    </w:p>
    <w:p w14:paraId="481F7710" w14:textId="77777777" w:rsidR="00CD7782" w:rsidRPr="00A574DA" w:rsidRDefault="00CD7782" w:rsidP="00CD7782">
      <w:pPr>
        <w:pStyle w:val="Textedesaisie"/>
      </w:pPr>
      <w:r w:rsidRPr="00A574DA">
        <w:t>As digital communications platforms and services become more available it is envisaged that VTS will move towards a more digital service</w:t>
      </w:r>
      <w:r w:rsidR="007F3944" w:rsidRPr="00A574DA">
        <w:t xml:space="preserve"> in parallel with the developments of on-board systems and equipment</w:t>
      </w:r>
      <w:r w:rsidRPr="00A574DA">
        <w:t>.</w:t>
      </w:r>
    </w:p>
    <w:p w14:paraId="7A276FDC" w14:textId="77777777" w:rsidR="00CD7782" w:rsidRPr="00A574DA" w:rsidRDefault="00CD7782" w:rsidP="00CD7782">
      <w:pPr>
        <w:pStyle w:val="Textedesaisie"/>
      </w:pPr>
    </w:p>
    <w:p w14:paraId="55FB3CF6" w14:textId="77777777" w:rsidR="00944005" w:rsidRPr="00A574DA" w:rsidRDefault="007F58E6" w:rsidP="009954E1">
      <w:pPr>
        <w:pStyle w:val="Textedesaisie"/>
      </w:pPr>
      <w:r w:rsidRPr="00A574DA">
        <w:t xml:space="preserve">IALA’s technological guidance for VTS will describe </w:t>
      </w:r>
      <w:r w:rsidR="00110D20" w:rsidRPr="00A574DA">
        <w:t xml:space="preserve">in general terms </w:t>
      </w:r>
      <w:r w:rsidRPr="00A574DA">
        <w:t xml:space="preserve">the sensor and system performance required for VTS equipment installations, but IALA will not concern itself with technical specifications. </w:t>
      </w:r>
    </w:p>
    <w:p w14:paraId="225E94E4" w14:textId="77777777" w:rsidR="00755036" w:rsidRPr="00A574DA" w:rsidRDefault="00755036" w:rsidP="009954E1">
      <w:pPr>
        <w:pStyle w:val="Textedesaisie"/>
      </w:pPr>
    </w:p>
    <w:p w14:paraId="2182BB68" w14:textId="77777777" w:rsidR="002A4044" w:rsidRPr="00A574DA" w:rsidRDefault="000227ED" w:rsidP="007D3432">
      <w:pPr>
        <w:pStyle w:val="Heading3"/>
        <w:jc w:val="both"/>
        <w:rPr>
          <w:rFonts w:eastAsia="Times New Roman"/>
        </w:rPr>
      </w:pPr>
      <w:bookmarkStart w:id="424" w:name="_Toc24466886"/>
      <w:r w:rsidRPr="00A574DA">
        <w:rPr>
          <w:rFonts w:eastAsia="Times New Roman"/>
        </w:rPr>
        <w:t>Autonomous</w:t>
      </w:r>
      <w:r w:rsidR="002A4044" w:rsidRPr="00A574DA">
        <w:rPr>
          <w:rFonts w:eastAsia="Times New Roman"/>
        </w:rPr>
        <w:t xml:space="preserve"> vessels in a VTS area</w:t>
      </w:r>
      <w:bookmarkEnd w:id="424"/>
    </w:p>
    <w:p w14:paraId="2F5C50AF" w14:textId="77777777" w:rsidR="002A4044" w:rsidRPr="00A574DA" w:rsidRDefault="002A4044" w:rsidP="00E16633">
      <w:pPr>
        <w:pStyle w:val="Textedesaisie"/>
      </w:pPr>
    </w:p>
    <w:p w14:paraId="0390237E" w14:textId="77777777" w:rsidR="007F58E6" w:rsidRPr="00A574DA" w:rsidRDefault="007F58E6" w:rsidP="00E16633">
      <w:pPr>
        <w:pStyle w:val="Textedesaisie"/>
      </w:pPr>
      <w:r w:rsidRPr="00A574DA">
        <w:t xml:space="preserve">IALA will prepare for the advent of </w:t>
      </w:r>
      <w:r w:rsidR="00F06380" w:rsidRPr="00A574DA">
        <w:t xml:space="preserve">Maritime </w:t>
      </w:r>
      <w:r w:rsidR="009E0F98" w:rsidRPr="00A574DA">
        <w:t xml:space="preserve">Autonomous </w:t>
      </w:r>
      <w:r w:rsidR="00F06380" w:rsidRPr="00A574DA">
        <w:t xml:space="preserve">Surface </w:t>
      </w:r>
      <w:r w:rsidR="009E0F98" w:rsidRPr="00A574DA">
        <w:t>Ships</w:t>
      </w:r>
      <w:r w:rsidR="00F06380" w:rsidRPr="00A574DA">
        <w:t xml:space="preserve"> (</w:t>
      </w:r>
      <w:r w:rsidR="00351DD6" w:rsidRPr="00A574DA">
        <w:t>MASS</w:t>
      </w:r>
      <w:r w:rsidR="00F06380" w:rsidRPr="00A574DA">
        <w:t>)</w:t>
      </w:r>
      <w:r w:rsidRPr="00A574DA">
        <w:t xml:space="preserve"> and for their interaction with conventional manned vessels within VTS areas. IALA will cooperate with other international organisations in this preparation work.</w:t>
      </w:r>
    </w:p>
    <w:p w14:paraId="4BAE4B0D" w14:textId="77777777" w:rsidR="007F58E6" w:rsidRPr="00A574DA" w:rsidRDefault="007F58E6" w:rsidP="00E16633">
      <w:pPr>
        <w:pStyle w:val="Textedesaisie"/>
      </w:pPr>
    </w:p>
    <w:p w14:paraId="788206FD" w14:textId="77777777" w:rsidR="007F58E6" w:rsidRPr="00A574DA" w:rsidRDefault="007F58E6" w:rsidP="00E16633">
      <w:pPr>
        <w:pStyle w:val="Textedesaisie"/>
      </w:pPr>
      <w:r w:rsidRPr="00A574DA">
        <w:t xml:space="preserve">Initial work in this area will consider the interaction process of </w:t>
      </w:r>
      <w:r w:rsidR="00CD0CF9" w:rsidRPr="00A574DA">
        <w:t>autonomous</w:t>
      </w:r>
      <w:r w:rsidRPr="00A574DA">
        <w:t xml:space="preserve"> vessels with conventional traffic, the information flow between </w:t>
      </w:r>
      <w:r w:rsidR="00351DD6" w:rsidRPr="00A574DA">
        <w:t>MASS</w:t>
      </w:r>
      <w:r w:rsidRPr="00A574DA">
        <w:t xml:space="preserve"> and shore authorities, and the related information exchange with conventional traffic.</w:t>
      </w:r>
    </w:p>
    <w:p w14:paraId="2F530CE0" w14:textId="77777777" w:rsidR="007F58E6" w:rsidRPr="00A574DA" w:rsidRDefault="007F58E6" w:rsidP="00E16633">
      <w:pPr>
        <w:pStyle w:val="Textedesaisie"/>
      </w:pPr>
    </w:p>
    <w:p w14:paraId="2021B5AF" w14:textId="77777777" w:rsidR="007F58E6" w:rsidRPr="00A574DA" w:rsidRDefault="007F58E6" w:rsidP="00E16633">
      <w:pPr>
        <w:pStyle w:val="Textedesaisie"/>
      </w:pPr>
      <w:r w:rsidRPr="00A574DA">
        <w:t xml:space="preserve">IALA envisages that </w:t>
      </w:r>
      <w:r w:rsidR="00351DD6" w:rsidRPr="00A574DA">
        <w:t>MASS</w:t>
      </w:r>
      <w:r w:rsidRPr="00A574DA">
        <w:t xml:space="preserve"> will need services from shore including </w:t>
      </w:r>
      <w:r w:rsidR="00853BC1" w:rsidRPr="00A574DA">
        <w:t xml:space="preserve">digital </w:t>
      </w:r>
      <w:r w:rsidRPr="00A574DA">
        <w:t xml:space="preserve">MSI </w:t>
      </w:r>
      <w:r w:rsidR="00CD0CF9" w:rsidRPr="00A574DA">
        <w:t xml:space="preserve">perhaps </w:t>
      </w:r>
      <w:r w:rsidRPr="00A574DA">
        <w:t>in formats specific</w:t>
      </w:r>
      <w:r w:rsidR="00CD0CF9" w:rsidRPr="00A574DA">
        <w:t>ally</w:t>
      </w:r>
      <w:r w:rsidRPr="00A574DA">
        <w:t xml:space="preserve"> for </w:t>
      </w:r>
      <w:r w:rsidR="00CD0CF9" w:rsidRPr="00A574DA">
        <w:t>autonomous</w:t>
      </w:r>
      <w:r w:rsidRPr="00A574DA">
        <w:t xml:space="preserve"> vessels. </w:t>
      </w:r>
    </w:p>
    <w:p w14:paraId="4843B8EA" w14:textId="77777777" w:rsidR="00B02543" w:rsidRPr="00A574DA" w:rsidRDefault="00A03816" w:rsidP="009B3BD9">
      <w:pPr>
        <w:pStyle w:val="Heading1"/>
      </w:pPr>
      <w:bookmarkStart w:id="425" w:name="_Toc24466887"/>
      <w:r w:rsidRPr="00A574DA">
        <w:t>TRAINING AND CERTIFICATION</w:t>
      </w:r>
      <w:bookmarkEnd w:id="425"/>
      <w:r w:rsidR="004251D2" w:rsidRPr="00A574DA">
        <w:t xml:space="preserve"> </w:t>
      </w:r>
    </w:p>
    <w:p w14:paraId="6919C7A4" w14:textId="77777777" w:rsidR="00046E33" w:rsidRPr="00A574DA" w:rsidRDefault="00046E33" w:rsidP="00E16633">
      <w:pPr>
        <w:pStyle w:val="Sparationtitre1"/>
      </w:pPr>
    </w:p>
    <w:p w14:paraId="1D0CC83B" w14:textId="77777777" w:rsidR="00B02543" w:rsidRPr="00A574DA" w:rsidRDefault="00B02543" w:rsidP="00E16633">
      <w:pPr>
        <w:pStyle w:val="Textedesaisie"/>
      </w:pPr>
    </w:p>
    <w:p w14:paraId="0E6A3742" w14:textId="77777777" w:rsidR="00187268" w:rsidRPr="00A574DA" w:rsidRDefault="00214F96" w:rsidP="007D3432">
      <w:pPr>
        <w:pStyle w:val="Heading2"/>
        <w:jc w:val="both"/>
      </w:pPr>
      <w:bookmarkStart w:id="426" w:name="_Toc24466888"/>
      <w:r w:rsidRPr="00A574DA">
        <w:t>Position</w:t>
      </w:r>
      <w:r w:rsidR="00252981" w:rsidRPr="00A574DA">
        <w:t xml:space="preserve"> statements</w:t>
      </w:r>
      <w:bookmarkEnd w:id="426"/>
    </w:p>
    <w:p w14:paraId="1BD69ED1" w14:textId="77777777" w:rsidR="00187268" w:rsidRPr="00A574DA" w:rsidRDefault="00187268" w:rsidP="00E16633">
      <w:pPr>
        <w:pStyle w:val="Sparationtitre2"/>
      </w:pPr>
    </w:p>
    <w:p w14:paraId="1397887A" w14:textId="77777777" w:rsidR="00216189" w:rsidRPr="00A574DA" w:rsidRDefault="00216189" w:rsidP="00216189">
      <w:pPr>
        <w:pStyle w:val="Textedesaisie"/>
      </w:pPr>
      <w:bookmarkStart w:id="427" w:name="_Toc445900759"/>
    </w:p>
    <w:p w14:paraId="375B6DEA" w14:textId="77777777" w:rsidR="00EB438A" w:rsidRPr="00A574DA" w:rsidRDefault="00EB438A" w:rsidP="007D3432">
      <w:pPr>
        <w:pStyle w:val="Heading3"/>
        <w:jc w:val="both"/>
        <w:rPr>
          <w:rFonts w:eastAsia="Times New Roman"/>
        </w:rPr>
      </w:pPr>
      <w:bookmarkStart w:id="428" w:name="_Toc497816284"/>
      <w:bookmarkStart w:id="429" w:name="_Toc24466889"/>
      <w:bookmarkEnd w:id="428"/>
      <w:r w:rsidRPr="00A574DA">
        <w:rPr>
          <w:rFonts w:eastAsia="Times New Roman"/>
        </w:rPr>
        <w:lastRenderedPageBreak/>
        <w:t xml:space="preserve">Training </w:t>
      </w:r>
      <w:r w:rsidR="002E0213" w:rsidRPr="00A574DA">
        <w:rPr>
          <w:rFonts w:eastAsia="Times New Roman"/>
        </w:rPr>
        <w:t>and assessment</w:t>
      </w:r>
      <w:bookmarkEnd w:id="429"/>
    </w:p>
    <w:p w14:paraId="49946952" w14:textId="77777777" w:rsidR="00EB438A" w:rsidRPr="00A574DA" w:rsidRDefault="00EB438A" w:rsidP="00E16633">
      <w:pPr>
        <w:pStyle w:val="Textedesaisie"/>
      </w:pPr>
    </w:p>
    <w:p w14:paraId="5D995B49" w14:textId="77777777" w:rsidR="00C306C2" w:rsidRPr="00A574DA" w:rsidRDefault="002E0213" w:rsidP="00E16633">
      <w:pPr>
        <w:pStyle w:val="Textedesaisie"/>
      </w:pPr>
      <w:r w:rsidRPr="00A574DA">
        <w:t>In response to the need for correct and complete training, IALA</w:t>
      </w:r>
      <w:r w:rsidR="00173EA3" w:rsidRPr="00A574DA">
        <w:t xml:space="preserve"> </w:t>
      </w:r>
      <w:r w:rsidRPr="00A574DA">
        <w:t xml:space="preserve">will </w:t>
      </w:r>
      <w:r w:rsidR="00CD0CF9" w:rsidRPr="00A574DA">
        <w:t xml:space="preserve">continue to </w:t>
      </w:r>
      <w:r w:rsidRPr="00A574DA">
        <w:t xml:space="preserve">develop model courses on aspects relevant for </w:t>
      </w:r>
      <w:r w:rsidR="00755036" w:rsidRPr="00A574DA">
        <w:t>M</w:t>
      </w:r>
      <w:r w:rsidRPr="00A574DA">
        <w:t xml:space="preserve">arine </w:t>
      </w:r>
      <w:r w:rsidR="00755036" w:rsidRPr="00A574DA">
        <w:t>A</w:t>
      </w:r>
      <w:r w:rsidRPr="00A574DA">
        <w:t xml:space="preserve">ids to </w:t>
      </w:r>
      <w:r w:rsidR="00755036" w:rsidRPr="00A574DA">
        <w:t>N</w:t>
      </w:r>
      <w:r w:rsidRPr="00A574DA">
        <w:t xml:space="preserve">avigation and VTS personnel. This includes all significant managerial, operational and technical aspects described in IALA documents. </w:t>
      </w:r>
    </w:p>
    <w:p w14:paraId="5F4FD9F5" w14:textId="77777777" w:rsidR="005173FA" w:rsidRPr="00A574DA" w:rsidRDefault="005173FA" w:rsidP="00E16633">
      <w:pPr>
        <w:pStyle w:val="Textedesaisie"/>
      </w:pPr>
    </w:p>
    <w:p w14:paraId="15696F10" w14:textId="77777777" w:rsidR="002E0213" w:rsidRPr="00A574DA" w:rsidRDefault="002E0213" w:rsidP="002E0213">
      <w:pPr>
        <w:pStyle w:val="Heading3"/>
        <w:jc w:val="both"/>
        <w:rPr>
          <w:rFonts w:eastAsia="Times New Roman"/>
        </w:rPr>
      </w:pPr>
      <w:bookmarkStart w:id="430" w:name="_Toc24466890"/>
      <w:bookmarkEnd w:id="427"/>
      <w:r w:rsidRPr="00A574DA">
        <w:rPr>
          <w:rFonts w:eastAsia="Times New Roman"/>
        </w:rPr>
        <w:t>Competency certification and revalidation</w:t>
      </w:r>
      <w:bookmarkEnd w:id="430"/>
      <w:r w:rsidRPr="00A574DA">
        <w:rPr>
          <w:rFonts w:eastAsia="Times New Roman"/>
        </w:rPr>
        <w:t xml:space="preserve"> </w:t>
      </w:r>
    </w:p>
    <w:p w14:paraId="08D6713D" w14:textId="77777777" w:rsidR="007F58E6" w:rsidRPr="00A574DA" w:rsidRDefault="007F58E6" w:rsidP="00E16633">
      <w:pPr>
        <w:pStyle w:val="Textedesaisie"/>
      </w:pPr>
    </w:p>
    <w:p w14:paraId="25C2DC05" w14:textId="77777777" w:rsidR="00C306C2" w:rsidRPr="00A574DA" w:rsidRDefault="002E0213" w:rsidP="002E0213">
      <w:pPr>
        <w:pStyle w:val="Textedesaisie"/>
      </w:pPr>
      <w:r w:rsidRPr="00A574DA">
        <w:t xml:space="preserve">Standards of training and certification of VTS </w:t>
      </w:r>
      <w:r w:rsidR="007F3944" w:rsidRPr="00A574DA">
        <w:t>personnel</w:t>
      </w:r>
      <w:r w:rsidRPr="00A574DA">
        <w:t xml:space="preserve">, as well as AtoN managers and technicians are </w:t>
      </w:r>
      <w:r w:rsidR="00173EA3" w:rsidRPr="00A574DA">
        <w:t>developed by IALA</w:t>
      </w:r>
      <w:r w:rsidRPr="00A574DA">
        <w:t xml:space="preserve">. </w:t>
      </w:r>
    </w:p>
    <w:p w14:paraId="3F7F81C2" w14:textId="77777777" w:rsidR="00C306C2" w:rsidRPr="00A574DA" w:rsidRDefault="00C306C2" w:rsidP="002E0213">
      <w:pPr>
        <w:pStyle w:val="Textedesaisie"/>
      </w:pPr>
    </w:p>
    <w:p w14:paraId="19A1D66E" w14:textId="77777777" w:rsidR="00C306C2" w:rsidRPr="00A574DA" w:rsidRDefault="00C306C2" w:rsidP="002E0213">
      <w:pPr>
        <w:pStyle w:val="Textedesaisie"/>
      </w:pPr>
      <w:r w:rsidRPr="00A574DA">
        <w:t xml:space="preserve">IALA </w:t>
      </w:r>
      <w:r w:rsidR="002E0213" w:rsidRPr="00A574DA">
        <w:t xml:space="preserve">Model Courses should be used by accredited AtoN and VTS training organisations (ATOs). </w:t>
      </w:r>
      <w:r w:rsidR="00173EA3" w:rsidRPr="00A574DA">
        <w:t>The WWA has the capacity to assist competent authorities upon request regarding the process of accrediting training organisations. This includes advice on the training of trainers</w:t>
      </w:r>
      <w:r w:rsidRPr="00A574DA">
        <w:t>.</w:t>
      </w:r>
    </w:p>
    <w:p w14:paraId="70AC0377" w14:textId="77777777" w:rsidR="002E0213" w:rsidRPr="00A574DA" w:rsidRDefault="002E0213" w:rsidP="002E0213">
      <w:pPr>
        <w:pStyle w:val="Textedesaisie"/>
      </w:pPr>
    </w:p>
    <w:p w14:paraId="120DCD57" w14:textId="77777777" w:rsidR="002E0213" w:rsidRPr="00A574DA" w:rsidRDefault="002E0213" w:rsidP="002E0213">
      <w:pPr>
        <w:pStyle w:val="Textedesaisie"/>
      </w:pPr>
      <w:r w:rsidRPr="00A574DA">
        <w:t xml:space="preserve">IALA recommends systematic and sustainable training as well as certification of AtoN and VTS personnel and will continue to encourage both IALA members and non-members to do </w:t>
      </w:r>
      <w:r w:rsidR="00C306C2" w:rsidRPr="00A574DA">
        <w:t>this</w:t>
      </w:r>
      <w:r w:rsidRPr="00A574DA">
        <w:t>.</w:t>
      </w:r>
    </w:p>
    <w:p w14:paraId="368B45AB" w14:textId="77777777" w:rsidR="00BA3924" w:rsidRPr="00A574DA" w:rsidRDefault="00BA3924" w:rsidP="00E16633">
      <w:pPr>
        <w:pStyle w:val="Textedesaisie"/>
      </w:pPr>
    </w:p>
    <w:p w14:paraId="17FC7A67" w14:textId="77777777" w:rsidR="00B02543" w:rsidRPr="00A574DA" w:rsidRDefault="00BA3924" w:rsidP="00BA3924">
      <w:pPr>
        <w:pStyle w:val="Heading3"/>
        <w:jc w:val="both"/>
        <w:rPr>
          <w:rFonts w:eastAsia="Times New Roman"/>
        </w:rPr>
      </w:pPr>
      <w:bookmarkStart w:id="431" w:name="_Toc24466891"/>
      <w:r w:rsidRPr="00A574DA">
        <w:rPr>
          <w:rFonts w:eastAsia="Times New Roman"/>
        </w:rPr>
        <w:t xml:space="preserve">Mandatory training and </w:t>
      </w:r>
      <w:r w:rsidR="002E0213" w:rsidRPr="00A574DA">
        <w:rPr>
          <w:rFonts w:eastAsia="Times New Roman"/>
        </w:rPr>
        <w:t>certification</w:t>
      </w:r>
      <w:bookmarkEnd w:id="431"/>
    </w:p>
    <w:p w14:paraId="4BF08D9F" w14:textId="77777777" w:rsidR="00BA3924" w:rsidRPr="00A574DA" w:rsidRDefault="00BA3924" w:rsidP="00E16633">
      <w:pPr>
        <w:pStyle w:val="Textedesaisie"/>
      </w:pPr>
    </w:p>
    <w:p w14:paraId="6675DC2F" w14:textId="77777777" w:rsidR="002E0213" w:rsidRPr="00A574DA" w:rsidRDefault="00574E1C" w:rsidP="002E0213">
      <w:pPr>
        <w:pStyle w:val="Textedesaisie"/>
      </w:pPr>
      <w:r w:rsidRPr="00A574DA">
        <w:t>M</w:t>
      </w:r>
      <w:r w:rsidR="00BA3924" w:rsidRPr="00A574DA">
        <w:t xml:space="preserve">andatory training and accreditation of VTS </w:t>
      </w:r>
      <w:r w:rsidR="00232CA4" w:rsidRPr="00A574DA">
        <w:t xml:space="preserve">personnel </w:t>
      </w:r>
      <w:r w:rsidR="00BA3924" w:rsidRPr="00A574DA">
        <w:t xml:space="preserve">is </w:t>
      </w:r>
      <w:r w:rsidR="006B4035" w:rsidRPr="00A574DA">
        <w:t xml:space="preserve">considered to be </w:t>
      </w:r>
      <w:r w:rsidR="00BA3924" w:rsidRPr="00A574DA">
        <w:t>essential</w:t>
      </w:r>
      <w:r w:rsidR="00F54A10" w:rsidRPr="00A574DA">
        <w:t xml:space="preserve"> for </w:t>
      </w:r>
      <w:r w:rsidR="007F3944" w:rsidRPr="00A574DA">
        <w:t>the safety of vessel traffic</w:t>
      </w:r>
      <w:r w:rsidR="00F54A10" w:rsidRPr="00A574DA">
        <w:t xml:space="preserve"> in VTS areas</w:t>
      </w:r>
      <w:r w:rsidRPr="00A574DA">
        <w:t>, and IALA will work towards implementation globally.</w:t>
      </w:r>
      <w:r w:rsidR="002E0213" w:rsidRPr="00A574DA">
        <w:t xml:space="preserve"> </w:t>
      </w:r>
    </w:p>
    <w:p w14:paraId="528CE598" w14:textId="77777777" w:rsidR="002E0213" w:rsidRPr="00A574DA" w:rsidRDefault="002E0213" w:rsidP="002E0213">
      <w:pPr>
        <w:pStyle w:val="Textedesaisie"/>
      </w:pPr>
    </w:p>
    <w:p w14:paraId="0250CEFD" w14:textId="77777777" w:rsidR="002E0213" w:rsidRPr="00A574DA" w:rsidRDefault="008E65BE" w:rsidP="002E0213">
      <w:pPr>
        <w:pStyle w:val="Textedesaisie"/>
      </w:pPr>
      <w:r w:rsidRPr="00A574DA">
        <w:t>Though AtoN training and certification is not mandatory, IALA strongly recommends that this is done in a systematic and sustainable manner.</w:t>
      </w:r>
      <w:r w:rsidRPr="00A574DA" w:rsidDel="008E65BE">
        <w:t xml:space="preserve"> </w:t>
      </w:r>
    </w:p>
    <w:p w14:paraId="7121806C" w14:textId="77777777" w:rsidR="00C306C2" w:rsidRPr="00A574DA" w:rsidRDefault="00C306C2" w:rsidP="002E0213">
      <w:pPr>
        <w:pStyle w:val="Textedesaisie"/>
      </w:pPr>
    </w:p>
    <w:p w14:paraId="2D489823" w14:textId="77777777" w:rsidR="002E0213" w:rsidRPr="00A574DA" w:rsidRDefault="002E0213" w:rsidP="002E0213">
      <w:pPr>
        <w:pStyle w:val="Heading3"/>
      </w:pPr>
      <w:bookmarkStart w:id="432" w:name="_Toc24466892"/>
      <w:r w:rsidRPr="00A574DA">
        <w:t xml:space="preserve">Capacity </w:t>
      </w:r>
      <w:r w:rsidR="003B3B28" w:rsidRPr="00A574DA">
        <w:t>b</w:t>
      </w:r>
      <w:r w:rsidRPr="00A574DA">
        <w:t>uilding</w:t>
      </w:r>
      <w:bookmarkEnd w:id="432"/>
    </w:p>
    <w:p w14:paraId="55014CA8" w14:textId="77777777" w:rsidR="002E0213" w:rsidRPr="00A574DA" w:rsidRDefault="002E0213" w:rsidP="002E0213">
      <w:pPr>
        <w:pStyle w:val="Textedesaisie"/>
      </w:pPr>
    </w:p>
    <w:p w14:paraId="2DE6AFFC" w14:textId="77777777" w:rsidR="002E0213" w:rsidRPr="00A574DA" w:rsidRDefault="00CD3F74" w:rsidP="002E0213">
      <w:pPr>
        <w:pStyle w:val="Textedesaisie"/>
      </w:pPr>
      <w:r w:rsidRPr="00A574DA">
        <w:t>IALA</w:t>
      </w:r>
      <w:r w:rsidR="002E0213" w:rsidRPr="00A574DA">
        <w:t xml:space="preserve"> will focus its capacity building activities on those </w:t>
      </w:r>
      <w:r w:rsidRPr="00A574DA">
        <w:t>S</w:t>
      </w:r>
      <w:r w:rsidR="002E0213" w:rsidRPr="00A574DA">
        <w:t xml:space="preserve">tates in greatest need. A methodology to </w:t>
      </w:r>
      <w:r w:rsidRPr="00A574DA">
        <w:t xml:space="preserve">identify </w:t>
      </w:r>
      <w:r w:rsidR="002E0213" w:rsidRPr="00A574DA">
        <w:t xml:space="preserve">these </w:t>
      </w:r>
      <w:r w:rsidRPr="00A574DA">
        <w:t>States</w:t>
      </w:r>
      <w:r w:rsidR="002E0213" w:rsidRPr="00A574DA">
        <w:t xml:space="preserve">, based on the </w:t>
      </w:r>
      <w:r w:rsidRPr="00A574DA">
        <w:t xml:space="preserve">quality </w:t>
      </w:r>
      <w:r w:rsidR="002E0213" w:rsidRPr="00A574DA">
        <w:t xml:space="preserve">of </w:t>
      </w:r>
      <w:r w:rsidRPr="00A574DA">
        <w:t xml:space="preserve">their </w:t>
      </w:r>
      <w:r w:rsidR="002E0213" w:rsidRPr="00A574DA">
        <w:t>maritime management, volume of traffic and degree of risk has been developed</w:t>
      </w:r>
      <w:r w:rsidRPr="00A574DA">
        <w:t xml:space="preserve"> and is used for prioritising capacity building activities</w:t>
      </w:r>
      <w:r w:rsidR="002E0213" w:rsidRPr="00A574DA">
        <w:t xml:space="preserve">. </w:t>
      </w:r>
    </w:p>
    <w:p w14:paraId="05FA200E" w14:textId="77777777" w:rsidR="002E0213" w:rsidRPr="00A574DA" w:rsidRDefault="002E0213" w:rsidP="002E0213">
      <w:pPr>
        <w:pStyle w:val="Textedesaisie"/>
      </w:pPr>
    </w:p>
    <w:p w14:paraId="67AC73D4" w14:textId="77777777" w:rsidR="002E0213" w:rsidRPr="00A574DA" w:rsidRDefault="00CD3F74" w:rsidP="002E0213">
      <w:pPr>
        <w:pStyle w:val="Textedesaisie"/>
      </w:pPr>
      <w:r w:rsidRPr="00A574DA">
        <w:t>IALA delivers capacity building through its World</w:t>
      </w:r>
      <w:r w:rsidR="00E206EF" w:rsidRPr="00A574DA">
        <w:t>-</w:t>
      </w:r>
      <w:r w:rsidRPr="00A574DA">
        <w:t>Wide Academy</w:t>
      </w:r>
      <w:r w:rsidR="003B3B28" w:rsidRPr="00A574DA">
        <w:t xml:space="preserve"> (WWA)</w:t>
      </w:r>
      <w:r w:rsidRPr="00A574DA">
        <w:t xml:space="preserve">, the funding of which is based </w:t>
      </w:r>
      <w:r w:rsidR="002E0213" w:rsidRPr="00A574DA">
        <w:t xml:space="preserve">on donations and IALA members are encouraged to support the WWA with donations and </w:t>
      </w:r>
      <w:r w:rsidR="003B3B28" w:rsidRPr="00A574DA">
        <w:t>any other forms of</w:t>
      </w:r>
      <w:r w:rsidR="002E0213" w:rsidRPr="00A574DA">
        <w:t xml:space="preserve"> support for dedicated projects.</w:t>
      </w:r>
    </w:p>
    <w:p w14:paraId="5DE47570" w14:textId="77777777" w:rsidR="00B02543" w:rsidRPr="00A574DA" w:rsidRDefault="00A03816" w:rsidP="009B3BD9">
      <w:pPr>
        <w:pStyle w:val="Heading1"/>
      </w:pPr>
      <w:bookmarkStart w:id="433" w:name="_Toc24466893"/>
      <w:r w:rsidRPr="00A574DA">
        <w:t>DIGITAL COMMUNICATIONS TECHNOLOGIES</w:t>
      </w:r>
      <w:bookmarkEnd w:id="433"/>
    </w:p>
    <w:p w14:paraId="207A3955" w14:textId="77777777" w:rsidR="00046E33" w:rsidRPr="00A574DA" w:rsidRDefault="00046E33" w:rsidP="00E16633">
      <w:pPr>
        <w:pStyle w:val="Sparationtitre1"/>
      </w:pPr>
    </w:p>
    <w:p w14:paraId="0BF63E16" w14:textId="77777777" w:rsidR="00046E33" w:rsidRPr="00A574DA" w:rsidRDefault="00046E33" w:rsidP="00E16633">
      <w:pPr>
        <w:pStyle w:val="Textedesaisie"/>
      </w:pPr>
    </w:p>
    <w:p w14:paraId="00B87B0F" w14:textId="77777777" w:rsidR="00187268" w:rsidRPr="00A574DA" w:rsidRDefault="00214F96" w:rsidP="007D3432">
      <w:pPr>
        <w:pStyle w:val="Heading2"/>
        <w:jc w:val="both"/>
      </w:pPr>
      <w:bookmarkStart w:id="434" w:name="_Toc24466894"/>
      <w:r w:rsidRPr="00A574DA">
        <w:t>Position</w:t>
      </w:r>
      <w:r w:rsidR="00252981" w:rsidRPr="00A574DA">
        <w:t xml:space="preserve"> statements</w:t>
      </w:r>
      <w:bookmarkEnd w:id="434"/>
    </w:p>
    <w:p w14:paraId="4055903E" w14:textId="77777777" w:rsidR="00187268" w:rsidRPr="00A574DA" w:rsidRDefault="00187268" w:rsidP="00E16633">
      <w:pPr>
        <w:pStyle w:val="Sparationtitre2"/>
      </w:pPr>
    </w:p>
    <w:p w14:paraId="2D8B714B" w14:textId="77777777" w:rsidR="00187268" w:rsidRPr="00A574DA" w:rsidRDefault="00187268" w:rsidP="00E16633">
      <w:pPr>
        <w:pStyle w:val="Textedesaisie"/>
      </w:pPr>
    </w:p>
    <w:p w14:paraId="59861639" w14:textId="77777777" w:rsidR="000D5120" w:rsidRPr="00A574DA" w:rsidRDefault="000D5120" w:rsidP="007D3432">
      <w:pPr>
        <w:pStyle w:val="Heading3"/>
        <w:jc w:val="both"/>
        <w:rPr>
          <w:rFonts w:eastAsia="Times New Roman"/>
        </w:rPr>
      </w:pPr>
      <w:bookmarkStart w:id="435" w:name="_Toc445900733"/>
      <w:bookmarkStart w:id="436" w:name="_Toc24466895"/>
      <w:r w:rsidRPr="00A574DA">
        <w:rPr>
          <w:rFonts w:eastAsia="Times New Roman"/>
        </w:rPr>
        <w:t xml:space="preserve">Harmonised </w:t>
      </w:r>
      <w:r w:rsidR="003B3B28" w:rsidRPr="00A574DA">
        <w:rPr>
          <w:rFonts w:eastAsia="Times New Roman"/>
        </w:rPr>
        <w:t>c</w:t>
      </w:r>
      <w:r w:rsidRPr="00A574DA">
        <w:rPr>
          <w:rFonts w:eastAsia="Times New Roman"/>
        </w:rPr>
        <w:t xml:space="preserve">onnectivity / </w:t>
      </w:r>
      <w:r w:rsidR="003B3B28" w:rsidRPr="00A574DA">
        <w:rPr>
          <w:rFonts w:eastAsia="Times New Roman"/>
        </w:rPr>
        <w:t>t</w:t>
      </w:r>
      <w:r w:rsidRPr="00A574DA">
        <w:rPr>
          <w:rFonts w:eastAsia="Times New Roman"/>
        </w:rPr>
        <w:t>elecommunications</w:t>
      </w:r>
      <w:bookmarkEnd w:id="435"/>
      <w:bookmarkEnd w:id="436"/>
    </w:p>
    <w:p w14:paraId="080F6998" w14:textId="77777777" w:rsidR="000D5120" w:rsidRPr="00A574DA" w:rsidRDefault="000D5120" w:rsidP="00E16633">
      <w:pPr>
        <w:pStyle w:val="Textedesaisie"/>
      </w:pPr>
    </w:p>
    <w:p w14:paraId="52529A60" w14:textId="77777777" w:rsidR="000D5120" w:rsidRPr="00A574DA" w:rsidRDefault="000D5120" w:rsidP="00E16633">
      <w:pPr>
        <w:pStyle w:val="Textedesaisie"/>
      </w:pPr>
      <w:r w:rsidRPr="00A574DA">
        <w:t xml:space="preserve">IALA will focus </w:t>
      </w:r>
      <w:r w:rsidR="008E65BE" w:rsidRPr="00A574DA">
        <w:t>on:</w:t>
      </w:r>
    </w:p>
    <w:p w14:paraId="45F92A85" w14:textId="77777777" w:rsidR="000D5120" w:rsidRPr="00A574DA" w:rsidRDefault="000D5120" w:rsidP="00E16633">
      <w:pPr>
        <w:pStyle w:val="Textedesaisie"/>
      </w:pPr>
    </w:p>
    <w:p w14:paraId="02E0FB66" w14:textId="77777777" w:rsidR="000227ED" w:rsidRPr="00A574DA" w:rsidRDefault="000227ED" w:rsidP="00E16633">
      <w:pPr>
        <w:pStyle w:val="Textepuce1"/>
        <w:rPr>
          <w:lang w:val="en-GB"/>
        </w:rPr>
      </w:pPr>
      <w:r w:rsidRPr="00A574DA">
        <w:rPr>
          <w:lang w:val="en-GB"/>
        </w:rPr>
        <w:t>Automatic Identification System</w:t>
      </w:r>
      <w:r w:rsidR="003B3B28" w:rsidRPr="00A574DA">
        <w:rPr>
          <w:lang w:val="en-GB"/>
        </w:rPr>
        <w:t>;</w:t>
      </w:r>
    </w:p>
    <w:p w14:paraId="0C192BAF" w14:textId="77777777" w:rsidR="000D5120" w:rsidRPr="00A574DA" w:rsidRDefault="000D5120" w:rsidP="00E16633">
      <w:pPr>
        <w:pStyle w:val="Textepuce1"/>
        <w:rPr>
          <w:lang w:val="en-GB"/>
        </w:rPr>
      </w:pPr>
      <w:r w:rsidRPr="00A574DA">
        <w:rPr>
          <w:lang w:val="en-GB"/>
        </w:rPr>
        <w:t>VHF Data Exchange System</w:t>
      </w:r>
      <w:r w:rsidR="003B3B28" w:rsidRPr="00A574DA">
        <w:rPr>
          <w:lang w:val="en-GB"/>
        </w:rPr>
        <w:t>;</w:t>
      </w:r>
    </w:p>
    <w:p w14:paraId="3CAD91D3" w14:textId="77777777" w:rsidR="00B15FE9" w:rsidRPr="00A574DA" w:rsidRDefault="00B15FE9" w:rsidP="00E16633">
      <w:pPr>
        <w:pStyle w:val="Textepuce1"/>
        <w:rPr>
          <w:lang w:val="en-GB"/>
        </w:rPr>
      </w:pPr>
      <w:r w:rsidRPr="00A574DA">
        <w:rPr>
          <w:lang w:val="en-GB"/>
        </w:rPr>
        <w:t>Conversion of DGNSS beacons for e-navigation services</w:t>
      </w:r>
      <w:r w:rsidR="003B3B28" w:rsidRPr="00A574DA">
        <w:rPr>
          <w:lang w:val="en-GB"/>
        </w:rPr>
        <w:t>;</w:t>
      </w:r>
    </w:p>
    <w:p w14:paraId="69C00D6E" w14:textId="77777777" w:rsidR="000D5120" w:rsidRPr="00A574DA" w:rsidRDefault="000D5120" w:rsidP="00E16633">
      <w:pPr>
        <w:pStyle w:val="Textepuce1"/>
        <w:rPr>
          <w:lang w:val="en-GB"/>
        </w:rPr>
      </w:pPr>
      <w:r w:rsidRPr="00A574DA">
        <w:rPr>
          <w:lang w:val="en-GB"/>
        </w:rPr>
        <w:t xml:space="preserve">500KHz broadcast </w:t>
      </w:r>
      <w:r w:rsidR="00B15FE9" w:rsidRPr="00A574DA">
        <w:rPr>
          <w:lang w:val="en-GB"/>
        </w:rPr>
        <w:t>services</w:t>
      </w:r>
      <w:r w:rsidR="003B3B28" w:rsidRPr="00A574DA">
        <w:rPr>
          <w:lang w:val="en-GB"/>
        </w:rPr>
        <w:t>;</w:t>
      </w:r>
    </w:p>
    <w:p w14:paraId="07D011F3" w14:textId="77777777" w:rsidR="007B7AC7" w:rsidRPr="00A574DA" w:rsidRDefault="00B15FE9" w:rsidP="00E16633">
      <w:pPr>
        <w:pStyle w:val="Textepuce1"/>
        <w:rPr>
          <w:lang w:val="en-GB"/>
        </w:rPr>
      </w:pPr>
      <w:r w:rsidRPr="00A574DA">
        <w:rPr>
          <w:lang w:val="en-GB"/>
        </w:rPr>
        <w:t>M</w:t>
      </w:r>
      <w:r w:rsidR="007B7AC7" w:rsidRPr="00A574DA">
        <w:rPr>
          <w:lang w:val="en-GB"/>
        </w:rPr>
        <w:t xml:space="preserve">aritime </w:t>
      </w:r>
      <w:r w:rsidRPr="00A574DA">
        <w:rPr>
          <w:lang w:val="en-GB"/>
        </w:rPr>
        <w:t>c</w:t>
      </w:r>
      <w:r w:rsidR="008E65BE" w:rsidRPr="00A574DA">
        <w:rPr>
          <w:lang w:val="en-GB"/>
        </w:rPr>
        <w:t>onnectivity</w:t>
      </w:r>
      <w:r w:rsidR="003B3B28" w:rsidRPr="00A574DA">
        <w:rPr>
          <w:lang w:val="en-GB"/>
        </w:rPr>
        <w:t>; and</w:t>
      </w:r>
    </w:p>
    <w:p w14:paraId="544D5AB6" w14:textId="77777777" w:rsidR="000D5120" w:rsidRPr="00A574DA" w:rsidRDefault="00E018A9" w:rsidP="00E16633">
      <w:pPr>
        <w:pStyle w:val="Textepuce1"/>
        <w:rPr>
          <w:lang w:val="en-GB"/>
        </w:rPr>
      </w:pPr>
      <w:r w:rsidRPr="00A574DA">
        <w:rPr>
          <w:lang w:val="en-GB"/>
        </w:rPr>
        <w:t xml:space="preserve">Resilience, including </w:t>
      </w:r>
      <w:r w:rsidR="003B3B28" w:rsidRPr="00A574DA">
        <w:rPr>
          <w:lang w:val="en-GB"/>
        </w:rPr>
        <w:t>c</w:t>
      </w:r>
      <w:r w:rsidRPr="00A574DA">
        <w:rPr>
          <w:lang w:val="en-GB"/>
        </w:rPr>
        <w:t xml:space="preserve">yber </w:t>
      </w:r>
      <w:r w:rsidR="003B3B28" w:rsidRPr="00A574DA">
        <w:rPr>
          <w:lang w:val="en-GB"/>
        </w:rPr>
        <w:t>s</w:t>
      </w:r>
      <w:r w:rsidRPr="00A574DA">
        <w:rPr>
          <w:lang w:val="en-GB"/>
        </w:rPr>
        <w:t>ecurity</w:t>
      </w:r>
      <w:r w:rsidR="003B3B28" w:rsidRPr="00A574DA">
        <w:rPr>
          <w:lang w:val="en-GB"/>
        </w:rPr>
        <w:t>.</w:t>
      </w:r>
    </w:p>
    <w:p w14:paraId="369DE43D" w14:textId="77777777" w:rsidR="00755036" w:rsidRPr="00A574DA" w:rsidRDefault="00755036" w:rsidP="00755036">
      <w:pPr>
        <w:pStyle w:val="Textepuce1"/>
        <w:numPr>
          <w:ilvl w:val="0"/>
          <w:numId w:val="0"/>
        </w:numPr>
        <w:ind w:left="720"/>
        <w:rPr>
          <w:lang w:val="en-GB"/>
        </w:rPr>
      </w:pPr>
    </w:p>
    <w:p w14:paraId="6249D61E" w14:textId="77777777" w:rsidR="000D5120" w:rsidRPr="00A574DA" w:rsidRDefault="000D5120" w:rsidP="00E16633">
      <w:pPr>
        <w:pStyle w:val="Textedesaisie"/>
      </w:pPr>
      <w:r w:rsidRPr="00A574DA">
        <w:t>IALA notes that other digital radio communications, including existing and future satellites services and HF digital radio may be used for MSP broadcast.</w:t>
      </w:r>
    </w:p>
    <w:p w14:paraId="45A8348F" w14:textId="77777777" w:rsidR="000D5120" w:rsidRPr="00A574DA" w:rsidRDefault="000D5120" w:rsidP="00E16633">
      <w:pPr>
        <w:pStyle w:val="Textedesaisie"/>
      </w:pPr>
    </w:p>
    <w:p w14:paraId="60F52EDC" w14:textId="77777777" w:rsidR="000227ED" w:rsidRPr="00A574DA" w:rsidRDefault="000227ED" w:rsidP="007D3432">
      <w:pPr>
        <w:pStyle w:val="Heading3"/>
        <w:jc w:val="both"/>
        <w:rPr>
          <w:rFonts w:eastAsia="Times New Roman"/>
        </w:rPr>
      </w:pPr>
      <w:r w:rsidRPr="00A574DA">
        <w:rPr>
          <w:rFonts w:eastAsia="Times New Roman"/>
        </w:rPr>
        <w:t xml:space="preserve"> </w:t>
      </w:r>
      <w:bookmarkStart w:id="437" w:name="_Toc24466896"/>
      <w:r w:rsidRPr="00A574DA">
        <w:rPr>
          <w:rFonts w:eastAsia="Times New Roman"/>
        </w:rPr>
        <w:t>Automatic Identification System</w:t>
      </w:r>
      <w:bookmarkEnd w:id="437"/>
    </w:p>
    <w:p w14:paraId="391390C1" w14:textId="77777777" w:rsidR="008E65BE" w:rsidRPr="00A574DA" w:rsidRDefault="008E65BE" w:rsidP="008E65BE">
      <w:pPr>
        <w:rPr>
          <w:sz w:val="22"/>
        </w:rPr>
      </w:pPr>
    </w:p>
    <w:p w14:paraId="3EA505FE" w14:textId="77777777" w:rsidR="008E65BE" w:rsidRPr="00A574DA" w:rsidRDefault="008E65BE" w:rsidP="008E65BE">
      <w:pPr>
        <w:rPr>
          <w:sz w:val="22"/>
        </w:rPr>
      </w:pPr>
      <w:r w:rsidRPr="00A574DA">
        <w:rPr>
          <w:sz w:val="22"/>
        </w:rPr>
        <w:t>IALA will continue its close cooperation with ITU-R and IEC to ensure that the technical definition documents for AIS are maintained up to date.</w:t>
      </w:r>
    </w:p>
    <w:p w14:paraId="5BE3BEDC" w14:textId="77777777" w:rsidR="00585063" w:rsidRPr="00A574DA" w:rsidRDefault="00585063" w:rsidP="008E65BE">
      <w:pPr>
        <w:rPr>
          <w:sz w:val="22"/>
        </w:rPr>
      </w:pPr>
    </w:p>
    <w:p w14:paraId="4B1DD2BE" w14:textId="77777777" w:rsidR="00585063" w:rsidRPr="00A574DA" w:rsidRDefault="00585063" w:rsidP="00585063">
      <w:pPr>
        <w:rPr>
          <w:sz w:val="22"/>
        </w:rPr>
      </w:pPr>
      <w:r w:rsidRPr="00A574DA">
        <w:rPr>
          <w:sz w:val="22"/>
        </w:rPr>
        <w:t>IALA notes with concern the increasing use of the AIS1 and AIS2 channels by unregulated devices and by AMRDs for marking fishing nets or fish farms and for marking other objects. These transmitters are increasing the loading on the AIS VHF Data Link (VDL) and are affecting the use of AIS1 and AIS2 for its purpose of safety of navigation.</w:t>
      </w:r>
    </w:p>
    <w:p w14:paraId="522A8E2D" w14:textId="77777777" w:rsidR="00585063" w:rsidRPr="00A574DA" w:rsidRDefault="00585063" w:rsidP="00585063">
      <w:pPr>
        <w:rPr>
          <w:sz w:val="22"/>
        </w:rPr>
      </w:pPr>
    </w:p>
    <w:p w14:paraId="459D354E" w14:textId="77777777" w:rsidR="00585063" w:rsidRPr="00A574DA" w:rsidRDefault="00585063" w:rsidP="00585063">
      <w:pPr>
        <w:rPr>
          <w:sz w:val="22"/>
        </w:rPr>
      </w:pPr>
      <w:r w:rsidRPr="00A574DA">
        <w:rPr>
          <w:sz w:val="22"/>
        </w:rPr>
        <w:t>IALA has concerns over the proliferation of these devices, including</w:t>
      </w:r>
      <w:r w:rsidR="003B3B28" w:rsidRPr="00A574DA">
        <w:rPr>
          <w:sz w:val="22"/>
        </w:rPr>
        <w:t>:</w:t>
      </w:r>
    </w:p>
    <w:p w14:paraId="3B12CCD3" w14:textId="77777777" w:rsidR="003B3B28" w:rsidRPr="00A574DA" w:rsidRDefault="003B3B28" w:rsidP="00585063">
      <w:pPr>
        <w:rPr>
          <w:sz w:val="22"/>
        </w:rPr>
      </w:pPr>
    </w:p>
    <w:p w14:paraId="5B488C2C" w14:textId="77777777" w:rsidR="00585063" w:rsidRPr="00A574DA" w:rsidRDefault="00585063" w:rsidP="00585063">
      <w:pPr>
        <w:pStyle w:val="ListParagraph"/>
        <w:numPr>
          <w:ilvl w:val="0"/>
          <w:numId w:val="39"/>
        </w:numPr>
        <w:rPr>
          <w:sz w:val="22"/>
        </w:rPr>
      </w:pPr>
      <w:r w:rsidRPr="00A574DA">
        <w:rPr>
          <w:sz w:val="22"/>
        </w:rPr>
        <w:t>The impact on operational use of AIS (screen clutter; potential for issue with ECDIS with ‘dynamic names’ for some devices)</w:t>
      </w:r>
      <w:r w:rsidR="003B3B28" w:rsidRPr="00A574DA">
        <w:rPr>
          <w:sz w:val="22"/>
        </w:rPr>
        <w:t>;</w:t>
      </w:r>
    </w:p>
    <w:p w14:paraId="093665CE" w14:textId="77777777" w:rsidR="00585063" w:rsidRPr="00A574DA" w:rsidRDefault="00585063" w:rsidP="00585063">
      <w:pPr>
        <w:pStyle w:val="ListParagraph"/>
        <w:numPr>
          <w:ilvl w:val="0"/>
          <w:numId w:val="39"/>
        </w:numPr>
        <w:rPr>
          <w:sz w:val="22"/>
        </w:rPr>
      </w:pPr>
      <w:r w:rsidRPr="00A574DA">
        <w:rPr>
          <w:sz w:val="22"/>
        </w:rPr>
        <w:t>The consumption of resource on the AIS VDL (slot use for proprietary, ‘encrypted’ messages which load the VDL but are not seen by general AIS population)</w:t>
      </w:r>
      <w:r w:rsidR="003B3B28" w:rsidRPr="00A574DA">
        <w:rPr>
          <w:sz w:val="22"/>
        </w:rPr>
        <w:t>; and</w:t>
      </w:r>
    </w:p>
    <w:p w14:paraId="06EC3FF2" w14:textId="77777777" w:rsidR="00585063" w:rsidRPr="00A574DA" w:rsidRDefault="00585063" w:rsidP="00585063">
      <w:pPr>
        <w:pStyle w:val="ListParagraph"/>
        <w:numPr>
          <w:ilvl w:val="0"/>
          <w:numId w:val="39"/>
        </w:numPr>
        <w:rPr>
          <w:sz w:val="22"/>
        </w:rPr>
      </w:pPr>
      <w:r w:rsidRPr="00A574DA">
        <w:rPr>
          <w:sz w:val="22"/>
        </w:rPr>
        <w:t>Regulation of devices</w:t>
      </w:r>
      <w:r w:rsidR="003B3B28" w:rsidRPr="00A574DA">
        <w:rPr>
          <w:sz w:val="22"/>
        </w:rPr>
        <w:t>.</w:t>
      </w:r>
    </w:p>
    <w:p w14:paraId="305DCB8E" w14:textId="77777777" w:rsidR="00585063" w:rsidRPr="00A574DA" w:rsidRDefault="00585063" w:rsidP="00585063">
      <w:pPr>
        <w:rPr>
          <w:sz w:val="22"/>
        </w:rPr>
      </w:pPr>
    </w:p>
    <w:p w14:paraId="1956D99C" w14:textId="77777777" w:rsidR="00585063" w:rsidRPr="00A574DA" w:rsidRDefault="00585063" w:rsidP="008E65BE">
      <w:pPr>
        <w:rPr>
          <w:sz w:val="22"/>
        </w:rPr>
      </w:pPr>
      <w:r w:rsidRPr="00A574DA">
        <w:rPr>
          <w:sz w:val="22"/>
        </w:rPr>
        <w:t>IALA will work with other international organisations to regulate these devices and to keep the AIS VDL clear for its correct purpose. The introduction of the VDES and the development of regulations are important to achieve this.</w:t>
      </w:r>
    </w:p>
    <w:p w14:paraId="33E6F30A" w14:textId="77777777" w:rsidR="0047613B" w:rsidRPr="00A574DA" w:rsidRDefault="0047613B" w:rsidP="008E65BE">
      <w:pPr>
        <w:rPr>
          <w:sz w:val="22"/>
        </w:rPr>
      </w:pPr>
    </w:p>
    <w:p w14:paraId="3E069768" w14:textId="77777777" w:rsidR="000D5120" w:rsidRPr="00A574DA" w:rsidRDefault="000D5120" w:rsidP="007D3432">
      <w:pPr>
        <w:pStyle w:val="Heading3"/>
        <w:jc w:val="both"/>
        <w:rPr>
          <w:rFonts w:eastAsia="Times New Roman"/>
        </w:rPr>
      </w:pPr>
      <w:bookmarkStart w:id="438" w:name="_Toc24466897"/>
      <w:r w:rsidRPr="00A574DA">
        <w:rPr>
          <w:rFonts w:eastAsia="Times New Roman"/>
        </w:rPr>
        <w:t>VHF Data Exchange System (VDES)</w:t>
      </w:r>
      <w:bookmarkEnd w:id="438"/>
    </w:p>
    <w:p w14:paraId="1DEB4348" w14:textId="77777777" w:rsidR="000D5120" w:rsidRPr="00A574DA" w:rsidRDefault="000D5120" w:rsidP="007B7AC7">
      <w:pPr>
        <w:pStyle w:val="Textepuce1"/>
        <w:numPr>
          <w:ilvl w:val="0"/>
          <w:numId w:val="0"/>
        </w:numPr>
        <w:rPr>
          <w:lang w:val="en-GB"/>
        </w:rPr>
      </w:pPr>
    </w:p>
    <w:p w14:paraId="6580D41B" w14:textId="77777777" w:rsidR="000D5120" w:rsidRPr="00A574DA" w:rsidRDefault="00B77A8B" w:rsidP="00E16633">
      <w:pPr>
        <w:pStyle w:val="Textedesaisie"/>
      </w:pPr>
      <w:r w:rsidRPr="00A574DA">
        <w:t>IALA will work to develop VDES as a successor to</w:t>
      </w:r>
      <w:r w:rsidR="00B15FE9" w:rsidRPr="00A574DA">
        <w:t xml:space="preserve"> </w:t>
      </w:r>
      <w:r w:rsidRPr="00A574DA">
        <w:t>the present AIS, including AIS frequencies AIS1 and AIS2</w:t>
      </w:r>
      <w:r w:rsidR="000D5120" w:rsidRPr="00A574DA">
        <w:t>. Shore authorities should</w:t>
      </w:r>
      <w:r w:rsidR="00EE11D3" w:rsidRPr="00A574DA">
        <w:t xml:space="preserve"> consider</w:t>
      </w:r>
      <w:r w:rsidR="000D5120" w:rsidRPr="00A574DA">
        <w:t xml:space="preserve"> convert</w:t>
      </w:r>
      <w:r w:rsidR="00B15FE9" w:rsidRPr="00A574DA">
        <w:t>ing</w:t>
      </w:r>
      <w:r w:rsidR="000D5120" w:rsidRPr="00A574DA">
        <w:t xml:space="preserve"> their existing AIS base station networks to VDES base station networks as soon as the technical characteristics of VDES have been finalised </w:t>
      </w:r>
      <w:r w:rsidR="00DF47EC" w:rsidRPr="00A574DA">
        <w:t>and equipment is available</w:t>
      </w:r>
      <w:r w:rsidR="000D5120" w:rsidRPr="00A574DA">
        <w:t xml:space="preserve">. </w:t>
      </w:r>
    </w:p>
    <w:p w14:paraId="1A55FD6E" w14:textId="77777777" w:rsidR="000D5120" w:rsidRPr="00A574DA" w:rsidRDefault="000D5120" w:rsidP="00E16633">
      <w:pPr>
        <w:pStyle w:val="Textedesaisie"/>
      </w:pPr>
    </w:p>
    <w:p w14:paraId="6FE834D5" w14:textId="77777777" w:rsidR="000D5120" w:rsidRPr="00A574DA" w:rsidRDefault="000D5120" w:rsidP="00E16633">
      <w:pPr>
        <w:pStyle w:val="Textedesaisie"/>
      </w:pPr>
      <w:r w:rsidRPr="00A574DA">
        <w:t xml:space="preserve">VDES is expected to become </w:t>
      </w:r>
      <w:r w:rsidR="003364C3" w:rsidRPr="00A574DA">
        <w:t>an important</w:t>
      </w:r>
      <w:r w:rsidRPr="00A574DA">
        <w:t xml:space="preserve"> means for shore authorities to provide toll-free </w:t>
      </w:r>
      <w:r w:rsidR="003364C3" w:rsidRPr="00A574DA">
        <w:t xml:space="preserve">harmonised digital </w:t>
      </w:r>
      <w:r w:rsidRPr="00A574DA">
        <w:t xml:space="preserve">maritime services in coastal and harbour areas and free the channels AIS1 and AIS2 for safety of navigation. </w:t>
      </w:r>
    </w:p>
    <w:p w14:paraId="3A3FC158" w14:textId="77777777" w:rsidR="000D5120" w:rsidRPr="00A574DA" w:rsidRDefault="000D5120" w:rsidP="00E16633">
      <w:pPr>
        <w:pStyle w:val="Textedesaisie"/>
      </w:pPr>
    </w:p>
    <w:p w14:paraId="3AE93173" w14:textId="77777777" w:rsidR="000D5120" w:rsidRPr="00A574DA" w:rsidRDefault="000D5120" w:rsidP="00E16633">
      <w:pPr>
        <w:pStyle w:val="Textedesaisie"/>
      </w:pPr>
      <w:r w:rsidRPr="00A574DA">
        <w:t xml:space="preserve">VDES will require upgrading of ship AIS systems to the VDES standard. This may involve firmware upgrade for some newer AIS ship units or replacement of hardware for older units. </w:t>
      </w:r>
    </w:p>
    <w:p w14:paraId="1F1AD282" w14:textId="77777777" w:rsidR="000D5120" w:rsidRPr="00A574DA" w:rsidRDefault="000D5120" w:rsidP="00E16633">
      <w:pPr>
        <w:pStyle w:val="Textedesaisie"/>
      </w:pPr>
    </w:p>
    <w:p w14:paraId="630A94E0" w14:textId="77777777" w:rsidR="00585063" w:rsidRPr="00A574DA" w:rsidRDefault="000D5120" w:rsidP="00585063">
      <w:pPr>
        <w:pStyle w:val="Textedesaisie"/>
      </w:pPr>
      <w:r w:rsidRPr="00A574DA">
        <w:t xml:space="preserve">IALA will maintain its online register of AIS Application Specific Messages and will encourage moving these and other messages </w:t>
      </w:r>
      <w:r w:rsidR="00581889" w:rsidRPr="00A574DA">
        <w:t xml:space="preserve">which are </w:t>
      </w:r>
      <w:r w:rsidRPr="00A574DA">
        <w:t>not for safety of navigation from AIS1 and AIS2 to other VDES channels.</w:t>
      </w:r>
      <w:r w:rsidR="00585063" w:rsidRPr="00A574DA">
        <w:t xml:space="preserve"> </w:t>
      </w:r>
    </w:p>
    <w:p w14:paraId="27FE3270" w14:textId="77777777" w:rsidR="00585063" w:rsidRPr="00A574DA" w:rsidRDefault="00585063" w:rsidP="00585063">
      <w:pPr>
        <w:pStyle w:val="Textedesaisie"/>
      </w:pPr>
    </w:p>
    <w:p w14:paraId="5DE1BD17" w14:textId="77777777" w:rsidR="000D5120" w:rsidRPr="00A574DA" w:rsidRDefault="00585063" w:rsidP="00585063">
      <w:pPr>
        <w:pStyle w:val="Textedesaisie"/>
      </w:pPr>
      <w:r w:rsidRPr="00A574DA">
        <w:t>IALA views the use of VDES transmissions for positioning by vessels using R-Mode techniques as having great potential for contributing to resilient positioning in coastal and harbour waters. This may require that VDES shore stations utilise a highly accurate clock, and/or receive regular time synchronisation from another source, by radio or landline.</w:t>
      </w:r>
    </w:p>
    <w:p w14:paraId="3820035B" w14:textId="77777777" w:rsidR="000D5120" w:rsidRPr="00A574DA" w:rsidRDefault="000D5120" w:rsidP="00E16633">
      <w:pPr>
        <w:pStyle w:val="Textedesaisie"/>
      </w:pPr>
    </w:p>
    <w:p w14:paraId="3F2D9865" w14:textId="77777777" w:rsidR="000D5120" w:rsidRPr="00A574DA" w:rsidRDefault="0065342F" w:rsidP="007D3432">
      <w:pPr>
        <w:pStyle w:val="Heading3"/>
        <w:jc w:val="both"/>
        <w:rPr>
          <w:rFonts w:eastAsia="Times New Roman"/>
        </w:rPr>
      </w:pPr>
      <w:bookmarkStart w:id="439" w:name="_Toc24466898"/>
      <w:r w:rsidRPr="00A574DA">
        <w:rPr>
          <w:rFonts w:eastAsia="Times New Roman"/>
        </w:rPr>
        <w:t>Other channels for</w:t>
      </w:r>
      <w:r w:rsidR="000D5120" w:rsidRPr="00A574DA">
        <w:rPr>
          <w:rFonts w:eastAsia="Times New Roman"/>
        </w:rPr>
        <w:t xml:space="preserve"> terrestrial broadcast of </w:t>
      </w:r>
      <w:r w:rsidRPr="00A574DA">
        <w:rPr>
          <w:rFonts w:eastAsia="Times New Roman"/>
        </w:rPr>
        <w:t xml:space="preserve">digital </w:t>
      </w:r>
      <w:r w:rsidR="00724943" w:rsidRPr="00A574DA">
        <w:rPr>
          <w:rFonts w:eastAsia="Times New Roman"/>
        </w:rPr>
        <w:t>m</w:t>
      </w:r>
      <w:r w:rsidRPr="00A574DA">
        <w:rPr>
          <w:rFonts w:eastAsia="Times New Roman"/>
        </w:rPr>
        <w:t xml:space="preserve">aritime </w:t>
      </w:r>
      <w:r w:rsidR="00724943" w:rsidRPr="00A574DA">
        <w:rPr>
          <w:rFonts w:eastAsia="Times New Roman"/>
        </w:rPr>
        <w:t>s</w:t>
      </w:r>
      <w:r w:rsidRPr="00A574DA">
        <w:rPr>
          <w:rFonts w:eastAsia="Times New Roman"/>
        </w:rPr>
        <w:t>ervices</w:t>
      </w:r>
      <w:bookmarkEnd w:id="439"/>
    </w:p>
    <w:p w14:paraId="533C2877" w14:textId="77777777" w:rsidR="000D5120" w:rsidRPr="00A574DA" w:rsidRDefault="000D5120" w:rsidP="00E16633">
      <w:pPr>
        <w:pStyle w:val="Textedesaisie"/>
      </w:pPr>
    </w:p>
    <w:p w14:paraId="45E94BE6" w14:textId="77777777" w:rsidR="000D5120" w:rsidRPr="00A574DA" w:rsidRDefault="000D5120" w:rsidP="00E16633">
      <w:pPr>
        <w:pStyle w:val="Textedesaisie"/>
      </w:pPr>
      <w:r w:rsidRPr="00A574DA">
        <w:t xml:space="preserve">IALA will encourage </w:t>
      </w:r>
      <w:r w:rsidR="003364C3" w:rsidRPr="00A574DA">
        <w:t xml:space="preserve">further exploration of </w:t>
      </w:r>
      <w:r w:rsidRPr="00A574DA">
        <w:t xml:space="preserve">the provision of </w:t>
      </w:r>
      <w:r w:rsidR="0065342F" w:rsidRPr="00A574DA">
        <w:t>digital Maritime Services</w:t>
      </w:r>
      <w:r w:rsidR="0065342F" w:rsidRPr="00A574DA" w:rsidDel="0065342F">
        <w:t xml:space="preserve"> </w:t>
      </w:r>
      <w:r w:rsidR="0065342F" w:rsidRPr="00A574DA">
        <w:t>at</w:t>
      </w:r>
      <w:r w:rsidRPr="00A574DA">
        <w:t xml:space="preserve"> longer range by digital terrestrial radio using converted MF DGNSS stations</w:t>
      </w:r>
      <w:r w:rsidR="003B3B28" w:rsidRPr="00A574DA">
        <w:t>,</w:t>
      </w:r>
      <w:r w:rsidRPr="00A574DA">
        <w:t xml:space="preserve">500 </w:t>
      </w:r>
      <w:r w:rsidR="00E206EF" w:rsidRPr="00A574DA">
        <w:t>k</w:t>
      </w:r>
      <w:r w:rsidRPr="00A574DA">
        <w:t xml:space="preserve">Hz </w:t>
      </w:r>
      <w:r w:rsidR="000E0CE4" w:rsidRPr="00A574DA">
        <w:t xml:space="preserve">and MF </w:t>
      </w:r>
      <w:r w:rsidRPr="00A574DA">
        <w:t>broadcast</w:t>
      </w:r>
      <w:r w:rsidR="003364C3" w:rsidRPr="00A574DA">
        <w:t>s</w:t>
      </w:r>
      <w:r w:rsidRPr="00A574DA">
        <w:t xml:space="preserve">. </w:t>
      </w:r>
    </w:p>
    <w:p w14:paraId="22119B43" w14:textId="77777777" w:rsidR="0065342F" w:rsidRPr="00A574DA" w:rsidRDefault="0065342F" w:rsidP="00E16633">
      <w:pPr>
        <w:pStyle w:val="Textedesaisie"/>
      </w:pPr>
    </w:p>
    <w:p w14:paraId="187E119D" w14:textId="77777777" w:rsidR="0065342F" w:rsidRPr="00A574DA" w:rsidRDefault="0065342F" w:rsidP="00E16633">
      <w:pPr>
        <w:pStyle w:val="Textedesaisie"/>
      </w:pPr>
      <w:r w:rsidRPr="00A574DA">
        <w:t xml:space="preserve">IALA will also closely follow the development of use of </w:t>
      </w:r>
      <w:r w:rsidR="000A4613" w:rsidRPr="00A574DA">
        <w:t>public</w:t>
      </w:r>
      <w:r w:rsidRPr="00A574DA">
        <w:t xml:space="preserve"> terrestrial communications</w:t>
      </w:r>
      <w:r w:rsidR="000A4613" w:rsidRPr="00A574DA">
        <w:t xml:space="preserve"> systems</w:t>
      </w:r>
      <w:r w:rsidRPr="00A574DA">
        <w:t xml:space="preserve"> for distributing digital Maritime Services, </w:t>
      </w:r>
      <w:r w:rsidR="000A4613" w:rsidRPr="00A574DA">
        <w:t>such as</w:t>
      </w:r>
      <w:r w:rsidRPr="00A574DA">
        <w:t xml:space="preserve"> LTE </w:t>
      </w:r>
      <w:r w:rsidR="00724943" w:rsidRPr="00A574DA">
        <w:t xml:space="preserve">(Long Term Evolution) </w:t>
      </w:r>
      <w:r w:rsidRPr="00A574DA">
        <w:t>and 3GPP</w:t>
      </w:r>
      <w:r w:rsidR="00724943" w:rsidRPr="00A574DA">
        <w:t xml:space="preserve"> (3</w:t>
      </w:r>
      <w:r w:rsidR="00724943" w:rsidRPr="00A574DA">
        <w:rPr>
          <w:vertAlign w:val="superscript"/>
        </w:rPr>
        <w:t>rd</w:t>
      </w:r>
      <w:r w:rsidR="00724943" w:rsidRPr="00A574DA">
        <w:t xml:space="preserve"> Generation Partner</w:t>
      </w:r>
      <w:r w:rsidR="000E0CE4" w:rsidRPr="00A574DA">
        <w:t>ship</w:t>
      </w:r>
      <w:r w:rsidR="00724943" w:rsidRPr="00A574DA">
        <w:t xml:space="preserve"> Project)</w:t>
      </w:r>
      <w:r w:rsidRPr="00A574DA">
        <w:t>. As necessary, IALA will provide technical guidance for harmonisation of these means of distribution.</w:t>
      </w:r>
    </w:p>
    <w:p w14:paraId="37767752" w14:textId="77777777" w:rsidR="000D5120" w:rsidRPr="00A574DA" w:rsidRDefault="000D5120" w:rsidP="00E16633">
      <w:pPr>
        <w:pStyle w:val="Textedesaisie"/>
      </w:pPr>
    </w:p>
    <w:p w14:paraId="56CC62F9" w14:textId="77777777" w:rsidR="000D5120" w:rsidRPr="00A574DA" w:rsidRDefault="000D5120" w:rsidP="00E16633">
      <w:pPr>
        <w:pStyle w:val="Textedesaisie"/>
      </w:pPr>
      <w:r w:rsidRPr="00A574DA">
        <w:t xml:space="preserve">In summary, IALA’s work to achieve harmonised digital radio </w:t>
      </w:r>
      <w:r w:rsidR="00C306C2" w:rsidRPr="00A574DA">
        <w:t xml:space="preserve">shore services </w:t>
      </w:r>
      <w:r w:rsidRPr="00A574DA">
        <w:t>will focus on:</w:t>
      </w:r>
    </w:p>
    <w:p w14:paraId="79FDD0A8" w14:textId="77777777" w:rsidR="000D5120" w:rsidRPr="00A574DA" w:rsidRDefault="000D5120" w:rsidP="00E16633">
      <w:pPr>
        <w:pStyle w:val="Textedesaisie"/>
      </w:pPr>
    </w:p>
    <w:p w14:paraId="193AB3F2" w14:textId="77777777" w:rsidR="00160723" w:rsidRPr="00A574DA" w:rsidRDefault="000D5120" w:rsidP="000A4613">
      <w:pPr>
        <w:pStyle w:val="Textepuce1"/>
        <w:numPr>
          <w:ilvl w:val="0"/>
          <w:numId w:val="28"/>
        </w:numPr>
        <w:rPr>
          <w:lang w:val="en-GB"/>
        </w:rPr>
      </w:pPr>
      <w:r w:rsidRPr="00A574DA">
        <w:rPr>
          <w:lang w:val="en-GB"/>
        </w:rPr>
        <w:t>The VHF Data Exchange System (VDES)</w:t>
      </w:r>
      <w:r w:rsidR="00160723" w:rsidRPr="00A574DA">
        <w:rPr>
          <w:lang w:val="en-GB"/>
        </w:rPr>
        <w:t xml:space="preserve"> f</w:t>
      </w:r>
      <w:r w:rsidRPr="00A574DA">
        <w:rPr>
          <w:lang w:val="en-GB"/>
        </w:rPr>
        <w:t xml:space="preserve">or terrestrial and satellite communications for delivery of </w:t>
      </w:r>
      <w:r w:rsidR="000A4613" w:rsidRPr="00A574DA">
        <w:rPr>
          <w:lang w:val="en-GB"/>
        </w:rPr>
        <w:t>digital Maritime Services</w:t>
      </w:r>
      <w:r w:rsidR="003B3B28" w:rsidRPr="00A574DA">
        <w:rPr>
          <w:lang w:val="en-GB"/>
        </w:rPr>
        <w:t>;</w:t>
      </w:r>
    </w:p>
    <w:p w14:paraId="7C160894" w14:textId="77777777" w:rsidR="000A4613" w:rsidRPr="00A574DA" w:rsidRDefault="000A4613" w:rsidP="000A4613">
      <w:pPr>
        <w:pStyle w:val="Textepuce1"/>
        <w:rPr>
          <w:lang w:val="en-GB"/>
        </w:rPr>
      </w:pPr>
      <w:r w:rsidRPr="00A574DA">
        <w:rPr>
          <w:lang w:val="en-GB"/>
        </w:rPr>
        <w:lastRenderedPageBreak/>
        <w:t xml:space="preserve">Public communications systems for delivery of </w:t>
      </w:r>
      <w:r w:rsidRPr="00A574DA">
        <w:rPr>
          <w:rFonts w:eastAsia="Times New Roman"/>
          <w:lang w:val="en-GB"/>
        </w:rPr>
        <w:t>digital Maritime Services</w:t>
      </w:r>
      <w:r w:rsidR="009F377A" w:rsidRPr="00A574DA">
        <w:rPr>
          <w:rFonts w:eastAsia="Times New Roman"/>
          <w:lang w:val="en-GB"/>
        </w:rPr>
        <w:t>;</w:t>
      </w:r>
    </w:p>
    <w:p w14:paraId="74540269" w14:textId="77777777" w:rsidR="000D5120" w:rsidRPr="00A574DA" w:rsidRDefault="000D5120" w:rsidP="00B577EC">
      <w:pPr>
        <w:pStyle w:val="Textepuce1"/>
        <w:rPr>
          <w:lang w:val="en-GB"/>
        </w:rPr>
      </w:pPr>
      <w:r w:rsidRPr="00A574DA">
        <w:rPr>
          <w:lang w:val="en-GB"/>
        </w:rPr>
        <w:t>MF DG</w:t>
      </w:r>
      <w:r w:rsidR="00160723" w:rsidRPr="00A574DA">
        <w:rPr>
          <w:lang w:val="en-GB"/>
        </w:rPr>
        <w:t>N</w:t>
      </w:r>
      <w:r w:rsidRPr="00A574DA">
        <w:rPr>
          <w:lang w:val="en-GB"/>
        </w:rPr>
        <w:t xml:space="preserve">SS stations </w:t>
      </w:r>
      <w:r w:rsidR="009F377A" w:rsidRPr="00A574DA">
        <w:rPr>
          <w:lang w:val="en-GB"/>
        </w:rPr>
        <w:t>(</w:t>
      </w:r>
      <w:r w:rsidR="00BA09AB" w:rsidRPr="00A574DA">
        <w:rPr>
          <w:lang w:val="en-GB"/>
        </w:rPr>
        <w:t>subject to proving technical capability</w:t>
      </w:r>
      <w:r w:rsidR="009F377A" w:rsidRPr="00A574DA">
        <w:rPr>
          <w:lang w:val="en-GB"/>
        </w:rPr>
        <w:t>)</w:t>
      </w:r>
      <w:r w:rsidR="00B577EC" w:rsidRPr="00A574DA">
        <w:rPr>
          <w:lang w:val="en-GB"/>
        </w:rPr>
        <w:t xml:space="preserve"> for lower-bandwidth delivery of </w:t>
      </w:r>
      <w:r w:rsidR="00260050" w:rsidRPr="00A574DA">
        <w:rPr>
          <w:lang w:val="en-GB"/>
        </w:rPr>
        <w:t>maritime services</w:t>
      </w:r>
      <w:r w:rsidR="000E0CE4" w:rsidRPr="00A574DA">
        <w:rPr>
          <w:lang w:val="en-GB"/>
        </w:rPr>
        <w:t xml:space="preserve"> </w:t>
      </w:r>
      <w:r w:rsidR="00B577EC" w:rsidRPr="00A574DA">
        <w:rPr>
          <w:lang w:val="en-GB"/>
        </w:rPr>
        <w:t>(and potential conversion to R-Mode for GNSS back-up positioning)</w:t>
      </w:r>
      <w:r w:rsidR="009F377A" w:rsidRPr="00A574DA">
        <w:rPr>
          <w:lang w:val="en-GB"/>
        </w:rPr>
        <w:t>; and</w:t>
      </w:r>
    </w:p>
    <w:p w14:paraId="55ED5EAB" w14:textId="77777777" w:rsidR="00160723" w:rsidRPr="00A574DA" w:rsidRDefault="000D5120" w:rsidP="00160723">
      <w:pPr>
        <w:pStyle w:val="Textepuce1"/>
        <w:rPr>
          <w:lang w:val="en-GB"/>
        </w:rPr>
      </w:pPr>
      <w:r w:rsidRPr="00A574DA">
        <w:rPr>
          <w:lang w:val="en-GB"/>
        </w:rPr>
        <w:t xml:space="preserve">500KHz </w:t>
      </w:r>
      <w:r w:rsidR="000E0CE4" w:rsidRPr="00A574DA">
        <w:rPr>
          <w:lang w:val="en-GB"/>
        </w:rPr>
        <w:t xml:space="preserve">and MF </w:t>
      </w:r>
      <w:r w:rsidR="00490118" w:rsidRPr="00A574DA">
        <w:rPr>
          <w:lang w:val="en-GB"/>
        </w:rPr>
        <w:t xml:space="preserve">and possibly other channels </w:t>
      </w:r>
      <w:r w:rsidRPr="00A574DA">
        <w:rPr>
          <w:lang w:val="en-GB"/>
        </w:rPr>
        <w:t>using NAVDAT format as the replacement for N</w:t>
      </w:r>
      <w:r w:rsidR="00E206EF" w:rsidRPr="00A574DA">
        <w:rPr>
          <w:lang w:val="en-GB"/>
        </w:rPr>
        <w:t>AVTEX</w:t>
      </w:r>
      <w:r w:rsidRPr="00A574DA">
        <w:rPr>
          <w:lang w:val="en-GB"/>
        </w:rPr>
        <w:t xml:space="preserve"> services</w:t>
      </w:r>
      <w:r w:rsidR="00160723" w:rsidRPr="00A574DA">
        <w:rPr>
          <w:lang w:val="en-GB"/>
        </w:rPr>
        <w:t xml:space="preserve"> for delivery of </w:t>
      </w:r>
      <w:r w:rsidR="00260050" w:rsidRPr="00A574DA">
        <w:rPr>
          <w:lang w:val="en-GB"/>
        </w:rPr>
        <w:t>maritime services</w:t>
      </w:r>
      <w:r w:rsidR="009F377A" w:rsidRPr="00A574DA">
        <w:rPr>
          <w:lang w:val="en-GB"/>
        </w:rPr>
        <w:t>.</w:t>
      </w:r>
    </w:p>
    <w:p w14:paraId="0E55AEF3" w14:textId="77777777" w:rsidR="001614E1" w:rsidRPr="00A574DA" w:rsidRDefault="001614E1" w:rsidP="001614E1">
      <w:pPr>
        <w:pStyle w:val="Textepuce1"/>
        <w:numPr>
          <w:ilvl w:val="0"/>
          <w:numId w:val="0"/>
        </w:numPr>
        <w:ind w:left="360" w:hanging="360"/>
        <w:rPr>
          <w:lang w:val="en-GB"/>
        </w:rPr>
      </w:pPr>
    </w:p>
    <w:p w14:paraId="0825582D" w14:textId="77777777" w:rsidR="00D4760E" w:rsidRPr="00A574DA" w:rsidRDefault="00D4760E" w:rsidP="002B219E">
      <w:pPr>
        <w:pStyle w:val="Heading3"/>
        <w:ind w:left="0"/>
        <w:jc w:val="both"/>
      </w:pPr>
      <w:bookmarkStart w:id="440" w:name="_Toc24466899"/>
      <w:r w:rsidRPr="00A574DA">
        <w:rPr>
          <w:rFonts w:eastAsia="Times New Roman"/>
        </w:rPr>
        <w:t>Maritime</w:t>
      </w:r>
      <w:r w:rsidRPr="00A574DA">
        <w:t xml:space="preserve"> Connectivity Platform</w:t>
      </w:r>
      <w:bookmarkEnd w:id="440"/>
    </w:p>
    <w:p w14:paraId="1BB47D28" w14:textId="77777777" w:rsidR="001614E1" w:rsidRPr="00A574DA" w:rsidRDefault="001614E1" w:rsidP="001614E1"/>
    <w:p w14:paraId="763233F5" w14:textId="77777777" w:rsidR="00DE27DA" w:rsidRPr="00A574DA" w:rsidRDefault="00DE27DA" w:rsidP="00DE27DA">
      <w:pPr>
        <w:pStyle w:val="Textedesaisie"/>
      </w:pPr>
      <w:r w:rsidRPr="00A574DA">
        <w:t>The concept for the Maritime Connectivity Platform (MCP), developed in various projects, is to enable an open and vendor-neutral platform for the maritime sector that facilitates information exchange easily and securely across various wired and wireless communication means, such as Internet technologies over satellite and digital radio links. It will allow for interconnecting heterogeneous software systems on board various ship types, on offshore structures or on shore, including dedicated type-approved systems (e.g., ECDIS) and more ubiquitous personal devices, like smartphones, tablets and personal computers, according to standardised interfaces, protocols and access control rights.</w:t>
      </w:r>
    </w:p>
    <w:p w14:paraId="7F002254" w14:textId="77777777" w:rsidR="00DE27DA" w:rsidRPr="00A574DA" w:rsidRDefault="00DE27DA" w:rsidP="00DE27DA">
      <w:pPr>
        <w:pStyle w:val="Textedesaisie"/>
      </w:pPr>
    </w:p>
    <w:p w14:paraId="4331F91C" w14:textId="77777777" w:rsidR="00DE27DA" w:rsidRPr="00A574DA" w:rsidRDefault="00DE27DA" w:rsidP="00DE27DA">
      <w:pPr>
        <w:pStyle w:val="Textedesaisie"/>
      </w:pPr>
      <w:r w:rsidRPr="00A574DA">
        <w:t>The MCP provides secure information exchange between maritime stakeholders. It contains a Maritime Identity</w:t>
      </w:r>
      <w:r w:rsidR="00A574DA" w:rsidRPr="00A574DA">
        <w:t xml:space="preserve"> Registry </w:t>
      </w:r>
      <w:r w:rsidRPr="00A574DA">
        <w:t>which makes use of Unique Identifiers for Maritime Resources mentioned above, a Maritime Services Registry and a geo-aware Maritime Messaging Service which takes account of available data links and can use geo-casting or addressed messages.</w:t>
      </w:r>
    </w:p>
    <w:p w14:paraId="6F2E861A" w14:textId="77777777" w:rsidR="00DE27DA" w:rsidRPr="00A574DA" w:rsidRDefault="00DE27DA" w:rsidP="00DE27DA">
      <w:pPr>
        <w:pStyle w:val="Textedesaisie"/>
      </w:pPr>
    </w:p>
    <w:p w14:paraId="66DB98F7" w14:textId="77777777" w:rsidR="00DE27DA" w:rsidRPr="00A574DA" w:rsidRDefault="00DE27DA" w:rsidP="002B219E">
      <w:pPr>
        <w:pStyle w:val="Textedesaisie"/>
      </w:pPr>
      <w:r w:rsidRPr="00A574DA">
        <w:t>The future development is coordinated by the Maritime Connectivity Platform Consortium (MCC, https://www.maritimeconnectivity.net). IALA is member of the Advisory Board.</w:t>
      </w:r>
    </w:p>
    <w:p w14:paraId="11882FF3" w14:textId="77777777" w:rsidR="00B02543" w:rsidRPr="00A574DA" w:rsidRDefault="00A03816" w:rsidP="009B3BD9">
      <w:pPr>
        <w:pStyle w:val="Heading1"/>
      </w:pPr>
      <w:bookmarkStart w:id="441" w:name="_Toc497816296"/>
      <w:bookmarkStart w:id="442" w:name="_Toc24466900"/>
      <w:bookmarkEnd w:id="441"/>
      <w:r w:rsidRPr="00A574DA">
        <w:t>INFORMATION SERVICES</w:t>
      </w:r>
      <w:bookmarkEnd w:id="442"/>
    </w:p>
    <w:p w14:paraId="30A42631" w14:textId="77777777" w:rsidR="00046E33" w:rsidRPr="00A574DA" w:rsidRDefault="00046E33" w:rsidP="00E16633">
      <w:pPr>
        <w:pStyle w:val="Sparationtitre1"/>
      </w:pPr>
    </w:p>
    <w:p w14:paraId="2459E006" w14:textId="77777777" w:rsidR="00187268" w:rsidRPr="00A574DA" w:rsidRDefault="00187268" w:rsidP="00E16633">
      <w:pPr>
        <w:pStyle w:val="Textedesaisie"/>
      </w:pPr>
    </w:p>
    <w:p w14:paraId="26F3FED4" w14:textId="77777777" w:rsidR="00187268" w:rsidRPr="00A574DA" w:rsidRDefault="00214F96" w:rsidP="007D3432">
      <w:pPr>
        <w:pStyle w:val="Heading2"/>
        <w:jc w:val="both"/>
      </w:pPr>
      <w:bookmarkStart w:id="443" w:name="_Toc24466901"/>
      <w:r w:rsidRPr="00A574DA">
        <w:t>Position</w:t>
      </w:r>
      <w:r w:rsidR="00252981" w:rsidRPr="00A574DA">
        <w:t xml:space="preserve"> statements</w:t>
      </w:r>
      <w:bookmarkEnd w:id="443"/>
    </w:p>
    <w:p w14:paraId="7983CAC7" w14:textId="77777777" w:rsidR="00187268" w:rsidRPr="00A574DA" w:rsidRDefault="00187268" w:rsidP="00E16633">
      <w:pPr>
        <w:pStyle w:val="Sparationtitre2"/>
      </w:pPr>
    </w:p>
    <w:p w14:paraId="5007243C" w14:textId="77777777" w:rsidR="00187268" w:rsidRPr="00A574DA" w:rsidRDefault="00187268" w:rsidP="00E16633">
      <w:pPr>
        <w:pStyle w:val="Textedesaisie"/>
      </w:pPr>
    </w:p>
    <w:p w14:paraId="3D05FA06" w14:textId="77777777" w:rsidR="006E0566" w:rsidRPr="00A574DA" w:rsidRDefault="00663B73" w:rsidP="007D3432">
      <w:pPr>
        <w:pStyle w:val="Heading3"/>
        <w:jc w:val="both"/>
      </w:pPr>
      <w:bookmarkStart w:id="444" w:name="_Toc24466902"/>
      <w:r w:rsidRPr="00A574DA">
        <w:t>Data modelling</w:t>
      </w:r>
      <w:bookmarkEnd w:id="444"/>
    </w:p>
    <w:p w14:paraId="2955850F" w14:textId="77777777" w:rsidR="006E0566" w:rsidRPr="00A574DA" w:rsidRDefault="006E0566" w:rsidP="00E16633">
      <w:pPr>
        <w:pStyle w:val="Textedesaisie"/>
      </w:pPr>
    </w:p>
    <w:p w14:paraId="50DE51DC" w14:textId="77777777" w:rsidR="006E0566" w:rsidRPr="00A574DA" w:rsidRDefault="006E0566" w:rsidP="00E16633">
      <w:pPr>
        <w:pStyle w:val="Textedesaisie"/>
        <w:rPr>
          <w:lang w:eastAsia="en-GB"/>
        </w:rPr>
      </w:pPr>
      <w:r w:rsidRPr="00A574DA">
        <w:rPr>
          <w:lang w:eastAsia="en-GB"/>
        </w:rPr>
        <w:t>The management and promulgation of information on</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avigation is carried out at national and international level. As part of the development of e-Navigation, IALA has been allocated the S-200 domain in the IHO S-100 GIS registry.</w:t>
      </w:r>
    </w:p>
    <w:p w14:paraId="7BF754B6" w14:textId="77777777" w:rsidR="006E0566" w:rsidRPr="00A574DA" w:rsidRDefault="006E0566" w:rsidP="00E16633">
      <w:pPr>
        <w:pStyle w:val="Textedesaisie"/>
        <w:rPr>
          <w:lang w:eastAsia="en-GB"/>
        </w:rPr>
      </w:pPr>
    </w:p>
    <w:p w14:paraId="5A79CA9E" w14:textId="77777777" w:rsidR="006E0566" w:rsidRPr="00A574DA" w:rsidRDefault="006E0566" w:rsidP="00E16633">
      <w:pPr>
        <w:pStyle w:val="Textedesaisie"/>
        <w:rPr>
          <w:lang w:eastAsia="en-GB"/>
        </w:rPr>
      </w:pPr>
      <w:r w:rsidRPr="00A574DA">
        <w:rPr>
          <w:lang w:eastAsia="en-GB"/>
        </w:rPr>
        <w:t>IALA will provide advice for the use of national competent authorities on the correct management of</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 xml:space="preserve">avigation information and its provision to international registries. </w:t>
      </w:r>
    </w:p>
    <w:p w14:paraId="0D5EFD06" w14:textId="77777777" w:rsidR="006E0566" w:rsidRPr="00A574DA" w:rsidRDefault="006E0566" w:rsidP="00E16633">
      <w:pPr>
        <w:pStyle w:val="Textedesaisie"/>
        <w:rPr>
          <w:lang w:eastAsia="en-GB"/>
        </w:rPr>
      </w:pPr>
    </w:p>
    <w:p w14:paraId="101D78B1" w14:textId="77777777" w:rsidR="006E0566" w:rsidRPr="00A574DA" w:rsidRDefault="006E0566" w:rsidP="00E16633">
      <w:pPr>
        <w:pStyle w:val="Textedesaisie"/>
        <w:rPr>
          <w:lang w:eastAsia="en-GB"/>
        </w:rPr>
      </w:pPr>
      <w:r w:rsidRPr="00A574DA">
        <w:rPr>
          <w:lang w:eastAsia="en-GB"/>
        </w:rPr>
        <w:t>With the change from paper charts to electronic displays, the correct portrayal of AtoN on electronic displays is vital to safe navigation. IALA will work with its members and with the IHO to assist in ensuring correct portrayal of AtoN information.</w:t>
      </w:r>
    </w:p>
    <w:p w14:paraId="55ABE9E7" w14:textId="77777777" w:rsidR="00046E33" w:rsidRPr="00A574DA" w:rsidRDefault="00046E33" w:rsidP="00E16633">
      <w:pPr>
        <w:pStyle w:val="Textedesaisie"/>
      </w:pPr>
    </w:p>
    <w:p w14:paraId="3F392752" w14:textId="77777777" w:rsidR="000D5120" w:rsidRPr="00A574DA" w:rsidRDefault="00BA09AB" w:rsidP="007D3432">
      <w:pPr>
        <w:pStyle w:val="Heading3"/>
        <w:jc w:val="both"/>
        <w:rPr>
          <w:rFonts w:eastAsia="Times New Roman"/>
        </w:rPr>
      </w:pPr>
      <w:bookmarkStart w:id="445" w:name="_Toc24466903"/>
      <w:bookmarkStart w:id="446" w:name="_Toc445900731"/>
      <w:r w:rsidRPr="00A574DA">
        <w:rPr>
          <w:rFonts w:eastAsia="Times New Roman"/>
        </w:rPr>
        <w:t xml:space="preserve">Harmonised connectivity / </w:t>
      </w:r>
      <w:r w:rsidR="009F377A" w:rsidRPr="00A574DA">
        <w:rPr>
          <w:rFonts w:eastAsia="Times New Roman"/>
        </w:rPr>
        <w:t>i</w:t>
      </w:r>
      <w:r w:rsidR="000D5120" w:rsidRPr="00A574DA">
        <w:rPr>
          <w:rFonts w:eastAsia="Times New Roman"/>
        </w:rPr>
        <w:t xml:space="preserve">nformation </w:t>
      </w:r>
      <w:r w:rsidR="009F377A" w:rsidRPr="00A574DA">
        <w:rPr>
          <w:rFonts w:eastAsia="Times New Roman"/>
        </w:rPr>
        <w:t>r</w:t>
      </w:r>
      <w:r w:rsidR="000D5120" w:rsidRPr="00A574DA">
        <w:rPr>
          <w:rFonts w:eastAsia="Times New Roman"/>
        </w:rPr>
        <w:t>egistries</w:t>
      </w:r>
      <w:bookmarkEnd w:id="445"/>
      <w:r w:rsidR="000D5120" w:rsidRPr="00A574DA">
        <w:rPr>
          <w:rFonts w:eastAsia="Times New Roman"/>
        </w:rPr>
        <w:t xml:space="preserve"> </w:t>
      </w:r>
      <w:bookmarkEnd w:id="446"/>
    </w:p>
    <w:p w14:paraId="0EA65DEB" w14:textId="77777777" w:rsidR="000D5120" w:rsidRPr="00A574DA" w:rsidRDefault="000D5120" w:rsidP="00E16633">
      <w:pPr>
        <w:pStyle w:val="Textedesaisie"/>
      </w:pPr>
    </w:p>
    <w:p w14:paraId="1F6DADC8" w14:textId="77777777" w:rsidR="000D5120" w:rsidRPr="00A574DA" w:rsidRDefault="000D5120" w:rsidP="00E16633">
      <w:pPr>
        <w:pStyle w:val="Textedesaisie"/>
      </w:pPr>
      <w:r w:rsidRPr="00A574DA">
        <w:t>The harmonised connectivity of all e-</w:t>
      </w:r>
      <w:r w:rsidR="009F377A" w:rsidRPr="00A574DA">
        <w:t>N</w:t>
      </w:r>
      <w:r w:rsidRPr="00A574DA">
        <w:t>avigation elements is essential to ensure delivery of Maritime Services and to avoid erroneous interpretation of received data. This will require:</w:t>
      </w:r>
    </w:p>
    <w:p w14:paraId="4DB087FB" w14:textId="77777777" w:rsidR="000D5120" w:rsidRPr="00A574DA" w:rsidRDefault="000D5120" w:rsidP="00E16633">
      <w:pPr>
        <w:pStyle w:val="Textedesaisie"/>
      </w:pPr>
    </w:p>
    <w:p w14:paraId="085D761D" w14:textId="77777777" w:rsidR="000D5120" w:rsidRPr="00A574DA" w:rsidRDefault="000D5120" w:rsidP="00E16633">
      <w:pPr>
        <w:pStyle w:val="Textepuce1"/>
        <w:rPr>
          <w:lang w:val="en-GB"/>
        </w:rPr>
      </w:pPr>
      <w:r w:rsidRPr="00A574DA">
        <w:rPr>
          <w:lang w:val="en-GB"/>
        </w:rPr>
        <w:t>Common Marine Data Structure (based on IHO S100)</w:t>
      </w:r>
      <w:r w:rsidR="009F377A" w:rsidRPr="00A574DA">
        <w:rPr>
          <w:lang w:val="en-GB"/>
        </w:rPr>
        <w:t>;</w:t>
      </w:r>
    </w:p>
    <w:p w14:paraId="0488E66B" w14:textId="77777777" w:rsidR="000D5120" w:rsidRPr="00A574DA" w:rsidRDefault="000D5120" w:rsidP="00E16633">
      <w:pPr>
        <w:pStyle w:val="Textepuce1"/>
        <w:rPr>
          <w:lang w:val="en-GB"/>
        </w:rPr>
      </w:pPr>
      <w:r w:rsidRPr="00A574DA">
        <w:rPr>
          <w:lang w:val="en-GB"/>
        </w:rPr>
        <w:t>Establishment of a Unique Identifiers for Maritime Resources</w:t>
      </w:r>
      <w:r w:rsidR="009F377A" w:rsidRPr="00A574DA">
        <w:rPr>
          <w:lang w:val="en-GB"/>
        </w:rPr>
        <w:t>;</w:t>
      </w:r>
    </w:p>
    <w:p w14:paraId="12FC4CF9" w14:textId="77777777" w:rsidR="000D5120" w:rsidRPr="00A574DA" w:rsidRDefault="000D5120" w:rsidP="00E16633">
      <w:pPr>
        <w:pStyle w:val="Textepuce1"/>
        <w:rPr>
          <w:lang w:val="en-GB"/>
        </w:rPr>
      </w:pPr>
      <w:r w:rsidRPr="00A574DA">
        <w:rPr>
          <w:lang w:val="en-GB"/>
        </w:rPr>
        <w:t xml:space="preserve">Harmonised </w:t>
      </w:r>
      <w:r w:rsidR="001231E7" w:rsidRPr="00A574DA">
        <w:rPr>
          <w:lang w:val="en-GB"/>
        </w:rPr>
        <w:t>digital Maritime Services</w:t>
      </w:r>
      <w:r w:rsidR="009F377A" w:rsidRPr="00A574DA">
        <w:rPr>
          <w:lang w:val="en-GB"/>
        </w:rPr>
        <w:t>; and</w:t>
      </w:r>
    </w:p>
    <w:p w14:paraId="7421A579" w14:textId="77777777" w:rsidR="000D5120" w:rsidRPr="00A574DA" w:rsidRDefault="000D5120" w:rsidP="00E16633">
      <w:pPr>
        <w:pStyle w:val="Textepuce1"/>
        <w:rPr>
          <w:lang w:val="en-GB"/>
        </w:rPr>
      </w:pPr>
      <w:r w:rsidRPr="00A574DA">
        <w:rPr>
          <w:lang w:val="en-GB"/>
        </w:rPr>
        <w:t>Harmonised communications</w:t>
      </w:r>
      <w:r w:rsidR="009F377A" w:rsidRPr="00A574DA">
        <w:rPr>
          <w:lang w:val="en-GB"/>
        </w:rPr>
        <w:t>.</w:t>
      </w:r>
    </w:p>
    <w:p w14:paraId="49D61BED" w14:textId="77777777" w:rsidR="000D5120" w:rsidRPr="00A574DA" w:rsidRDefault="000D5120" w:rsidP="00E16633">
      <w:pPr>
        <w:pStyle w:val="Textedesaisie"/>
      </w:pPr>
    </w:p>
    <w:p w14:paraId="35FA2E70" w14:textId="77777777" w:rsidR="000D5120" w:rsidRPr="00A574DA" w:rsidRDefault="000D5120" w:rsidP="00E16633">
      <w:pPr>
        <w:pStyle w:val="Textedesaisie"/>
      </w:pPr>
      <w:r w:rsidRPr="00A574DA">
        <w:t>The Common Marine Data Structure</w:t>
      </w:r>
      <w:r w:rsidR="009F377A" w:rsidRPr="00A574DA">
        <w:t>,</w:t>
      </w:r>
      <w:r w:rsidRPr="00A574DA">
        <w:t xml:space="preserve"> </w:t>
      </w:r>
      <w:r w:rsidR="009F377A" w:rsidRPr="00A574DA">
        <w:t xml:space="preserve">that </w:t>
      </w:r>
      <w:r w:rsidRPr="00A574DA">
        <w:t>uses the International Hydrographic Organisation (IHO) S-100 Registry</w:t>
      </w:r>
      <w:r w:rsidR="009F377A" w:rsidRPr="00A574DA">
        <w:t>,</w:t>
      </w:r>
      <w:r w:rsidRPr="00A574DA">
        <w:t xml:space="preserve"> will be the means by which e-Navigation information is registered and made available to the maritime community.</w:t>
      </w:r>
    </w:p>
    <w:p w14:paraId="59D44246" w14:textId="77777777" w:rsidR="000D5120" w:rsidRPr="00A574DA" w:rsidRDefault="000D5120" w:rsidP="00E16633">
      <w:pPr>
        <w:pStyle w:val="Textedesaisie"/>
      </w:pPr>
    </w:p>
    <w:p w14:paraId="3EFF4B20" w14:textId="77777777" w:rsidR="000D5120" w:rsidRPr="00A574DA" w:rsidRDefault="000D5120" w:rsidP="00E16633">
      <w:pPr>
        <w:pStyle w:val="Textedesaisie"/>
      </w:pPr>
      <w:r w:rsidRPr="00A574DA">
        <w:t>IALA will use its S-200 Domain within the S-100 Registry for the registration of aids-to-navigation information. A management structure for maintaining this Domain will be established and operated by IALA, and guidance documents for this management will be created.</w:t>
      </w:r>
    </w:p>
    <w:p w14:paraId="62F1E057" w14:textId="77777777" w:rsidR="000D5120" w:rsidRPr="00A574DA" w:rsidRDefault="000D5120" w:rsidP="00E16633">
      <w:pPr>
        <w:pStyle w:val="Textedesaisie"/>
      </w:pPr>
    </w:p>
    <w:p w14:paraId="74386203" w14:textId="77777777" w:rsidR="000D5120" w:rsidRPr="00A574DA" w:rsidRDefault="000D5120" w:rsidP="00E16633">
      <w:pPr>
        <w:pStyle w:val="Textedesaisie"/>
      </w:pPr>
      <w:r w:rsidRPr="00A574DA">
        <w:t xml:space="preserve">IALA will work to establish a system of Unique </w:t>
      </w:r>
      <w:r w:rsidR="00D96DCF" w:rsidRPr="00A574DA">
        <w:t>Identifiers</w:t>
      </w:r>
      <w:r w:rsidRPr="00A574DA">
        <w:t xml:space="preserve"> for Maritime Resources</w:t>
      </w:r>
      <w:r w:rsidR="00A574DA" w:rsidRPr="00A574DA">
        <w:t xml:space="preserve"> </w:t>
      </w:r>
      <w:r w:rsidR="008A724C" w:rsidRPr="00A574DA">
        <w:t>(</w:t>
      </w:r>
      <w:r w:rsidR="00A574DA">
        <w:t xml:space="preserve"> </w:t>
      </w:r>
      <w:r w:rsidR="008A724C" w:rsidRPr="00A574DA">
        <w:t xml:space="preserve">.mrn ) </w:t>
      </w:r>
      <w:r w:rsidRPr="00A574DA">
        <w:t xml:space="preserve">and will cooperate with other international organisations to achieve this. IALA </w:t>
      </w:r>
      <w:r w:rsidR="00AE6ABF" w:rsidRPr="00A574DA">
        <w:t>will</w:t>
      </w:r>
      <w:r w:rsidRPr="00A574DA">
        <w:t xml:space="preserve"> host this </w:t>
      </w:r>
      <w:r w:rsidR="009F377A" w:rsidRPr="00A574DA">
        <w:t>r</w:t>
      </w:r>
      <w:r w:rsidRPr="00A574DA">
        <w:t>egister.</w:t>
      </w:r>
    </w:p>
    <w:p w14:paraId="32150952" w14:textId="77777777" w:rsidR="001231E7" w:rsidRPr="00A574DA" w:rsidRDefault="001231E7" w:rsidP="00E16633">
      <w:pPr>
        <w:pStyle w:val="Textedesaisie"/>
      </w:pPr>
    </w:p>
    <w:p w14:paraId="6C136EEB" w14:textId="77777777" w:rsidR="001231E7" w:rsidRPr="00A574DA" w:rsidRDefault="001231E7" w:rsidP="00E16633">
      <w:pPr>
        <w:pStyle w:val="Textedesaisie"/>
      </w:pPr>
      <w:r w:rsidRPr="00A574DA">
        <w:t>IALA and the IHO agreed at a meeting on June 28, 2018, to coordinate more closely their work on S-100/S-200/MRN/ and digital Maritime Services</w:t>
      </w:r>
      <w:r w:rsidR="009E0F98" w:rsidRPr="00A574DA">
        <w:t>, including portrayal</w:t>
      </w:r>
      <w:r w:rsidRPr="00A574DA">
        <w:t xml:space="preserve">. Representatives of the </w:t>
      </w:r>
      <w:r w:rsidR="009F377A" w:rsidRPr="00A574DA">
        <w:t>s</w:t>
      </w:r>
      <w:r w:rsidRPr="00A574DA">
        <w:t>ecretariats of the two organi</w:t>
      </w:r>
      <w:r w:rsidR="009F377A" w:rsidRPr="00A574DA">
        <w:t>z</w:t>
      </w:r>
      <w:r w:rsidRPr="00A574DA">
        <w:t xml:space="preserve">ations will meet twice </w:t>
      </w:r>
      <w:r w:rsidR="009F377A" w:rsidRPr="00A574DA">
        <w:t xml:space="preserve">a </w:t>
      </w:r>
      <w:r w:rsidRPr="00A574DA">
        <w:t>year for this purpose</w:t>
      </w:r>
      <w:r w:rsidR="00A574DA" w:rsidRPr="00A574DA">
        <w:t xml:space="preserve"> </w:t>
      </w:r>
      <w:r w:rsidRPr="00A574DA">
        <w:t xml:space="preserve">and will increase the participation in </w:t>
      </w:r>
      <w:r w:rsidR="009F377A" w:rsidRPr="00A574DA">
        <w:t>each other’s</w:t>
      </w:r>
      <w:r w:rsidRPr="00A574DA">
        <w:t xml:space="preserve"> technical working groups or committees. The IALA ARM Committee will manage the technical development</w:t>
      </w:r>
      <w:r w:rsidR="009F377A" w:rsidRPr="00A574DA">
        <w:t xml:space="preserve"> of this initiative</w:t>
      </w:r>
      <w:r w:rsidRPr="00A574DA">
        <w:t>.</w:t>
      </w:r>
      <w:r w:rsidR="00EE7955" w:rsidRPr="00A574DA">
        <w:t xml:space="preserve"> </w:t>
      </w:r>
    </w:p>
    <w:p w14:paraId="40932F4C" w14:textId="77777777" w:rsidR="000D5120" w:rsidRPr="00A574DA" w:rsidRDefault="000D5120" w:rsidP="00E16633">
      <w:pPr>
        <w:pStyle w:val="Textedesaisie"/>
      </w:pPr>
    </w:p>
    <w:p w14:paraId="698A4F3F" w14:textId="77777777" w:rsidR="000D5120" w:rsidRPr="00A574DA" w:rsidRDefault="000D5120" w:rsidP="007D3432">
      <w:pPr>
        <w:pStyle w:val="Heading3"/>
        <w:jc w:val="both"/>
        <w:rPr>
          <w:rFonts w:eastAsia="Times New Roman"/>
        </w:rPr>
      </w:pPr>
      <w:bookmarkStart w:id="447" w:name="_Toc24466904"/>
      <w:r w:rsidRPr="00A574DA">
        <w:rPr>
          <w:rFonts w:eastAsia="Times New Roman"/>
        </w:rPr>
        <w:t xml:space="preserve">Delivery of Maritime Services / </w:t>
      </w:r>
      <w:r w:rsidR="009F377A" w:rsidRPr="00A574DA">
        <w:rPr>
          <w:rFonts w:eastAsia="Times New Roman"/>
        </w:rPr>
        <w:t>i</w:t>
      </w:r>
      <w:r w:rsidRPr="00A574DA">
        <w:rPr>
          <w:rFonts w:eastAsia="Times New Roman"/>
        </w:rPr>
        <w:t>mplementation</w:t>
      </w:r>
      <w:bookmarkEnd w:id="447"/>
      <w:r w:rsidRPr="00A574DA">
        <w:rPr>
          <w:rFonts w:eastAsia="Times New Roman"/>
        </w:rPr>
        <w:t xml:space="preserve"> </w:t>
      </w:r>
    </w:p>
    <w:p w14:paraId="7A0F1F84" w14:textId="77777777" w:rsidR="000D5120" w:rsidRPr="00A574DA" w:rsidRDefault="000D5120" w:rsidP="00E16633">
      <w:pPr>
        <w:pStyle w:val="Textedesaisie"/>
      </w:pPr>
    </w:p>
    <w:p w14:paraId="3138FFEB" w14:textId="77777777" w:rsidR="009F377A" w:rsidRPr="00A574DA" w:rsidRDefault="000D5120" w:rsidP="00E16633">
      <w:pPr>
        <w:pStyle w:val="Textedesaisie"/>
      </w:pPr>
      <w:r w:rsidRPr="00A574DA">
        <w:t xml:space="preserve">IALA will work for the harmonisation of maritime services using the Maritime Services scheme of the International Maritime Organization (IMO) e-Navigation Strategy Implementation Plan (SIP), updated to reflect the latest needs, and adapted for digital telecommunications. </w:t>
      </w:r>
      <w:r w:rsidR="00B76E11" w:rsidRPr="00A574DA">
        <w:t xml:space="preserve">Table 6 on Page 11 of the Annex to IMO MSC. 1/Circ. 1595 </w:t>
      </w:r>
    </w:p>
    <w:p w14:paraId="72BEA2AD" w14:textId="77777777" w:rsidR="000D5120" w:rsidRPr="00A574DA" w:rsidRDefault="00B76E11" w:rsidP="00E16633">
      <w:pPr>
        <w:pStyle w:val="Textedesaisie"/>
      </w:pPr>
      <w:r w:rsidRPr="00A574DA">
        <w:t>lists sixteen initially proposed MSs for use in Maritime Service Portfolios.</w:t>
      </w:r>
    </w:p>
    <w:p w14:paraId="1673AB8E" w14:textId="77777777" w:rsidR="000D5120" w:rsidRPr="00A574DA" w:rsidRDefault="000D5120" w:rsidP="00E16633">
      <w:pPr>
        <w:pStyle w:val="Textedesaisie"/>
      </w:pPr>
    </w:p>
    <w:p w14:paraId="6E891EDB" w14:textId="77777777" w:rsidR="000D5120" w:rsidRPr="00A574DA" w:rsidRDefault="000D5120" w:rsidP="00E16633">
      <w:pPr>
        <w:pStyle w:val="Textedesaisie"/>
      </w:pPr>
      <w:r w:rsidRPr="00A574DA">
        <w:t xml:space="preserve">IALA will cooperate with other bodies, including the IMO, the IHO, and the World Meteorological Organization (WMO) </w:t>
      </w:r>
      <w:r w:rsidR="00EA171A" w:rsidRPr="00A574DA">
        <w:t xml:space="preserve">to </w:t>
      </w:r>
      <w:r w:rsidRPr="00A574DA">
        <w:t xml:space="preserve">coordinate a structure of </w:t>
      </w:r>
      <w:r w:rsidR="001231E7" w:rsidRPr="00A574DA">
        <w:t>digital Maritime Services</w:t>
      </w:r>
      <w:r w:rsidRPr="00A574DA">
        <w:t xml:space="preserve">. IALA envisages that this set would include some globally harmonised </w:t>
      </w:r>
      <w:r w:rsidR="001231E7" w:rsidRPr="00A574DA">
        <w:t xml:space="preserve">digital Maritime Services </w:t>
      </w:r>
      <w:r w:rsidRPr="00A574DA">
        <w:t xml:space="preserve">and other </w:t>
      </w:r>
      <w:r w:rsidR="001231E7" w:rsidRPr="00A574DA">
        <w:t xml:space="preserve">digital Maritime Services </w:t>
      </w:r>
      <w:r w:rsidRPr="00A574DA">
        <w:t>that would be defined locally or by particular user groups.</w:t>
      </w:r>
    </w:p>
    <w:p w14:paraId="1D71A136" w14:textId="77777777" w:rsidR="000D5120" w:rsidRPr="00A574DA" w:rsidRDefault="000D5120" w:rsidP="00E16633">
      <w:pPr>
        <w:pStyle w:val="Textedesaisie"/>
      </w:pPr>
    </w:p>
    <w:p w14:paraId="2B424C97" w14:textId="77777777" w:rsidR="00645983" w:rsidRPr="00A574DA" w:rsidRDefault="000D5120" w:rsidP="00E16633">
      <w:pPr>
        <w:pStyle w:val="Textedesaisie"/>
      </w:pPr>
      <w:r w:rsidRPr="00A574DA">
        <w:t xml:space="preserve">IALA will work to harmonise </w:t>
      </w:r>
      <w:r w:rsidR="001231E7" w:rsidRPr="00A574DA">
        <w:t xml:space="preserve">digital Maritime Services </w:t>
      </w:r>
      <w:r w:rsidRPr="00A574DA">
        <w:t>for Vessel Traffic Services (VTS)</w:t>
      </w:r>
      <w:r w:rsidR="005E48BB" w:rsidRPr="00A574DA">
        <w:t>.</w:t>
      </w:r>
    </w:p>
    <w:p w14:paraId="29810AA2" w14:textId="77777777" w:rsidR="00645983" w:rsidRPr="00A574DA" w:rsidRDefault="00645983" w:rsidP="00E16633">
      <w:pPr>
        <w:pStyle w:val="Textedesaisie"/>
      </w:pPr>
    </w:p>
    <w:p w14:paraId="5681B128" w14:textId="77777777" w:rsidR="000D5120" w:rsidRPr="00A574DA" w:rsidRDefault="00645983" w:rsidP="00E16633">
      <w:pPr>
        <w:pStyle w:val="Textedesaisie"/>
      </w:pPr>
      <w:r w:rsidRPr="00A574DA">
        <w:t xml:space="preserve">The provision of Maritime Safety Information (MSI) in the form of </w:t>
      </w:r>
      <w:r w:rsidR="001231E7" w:rsidRPr="00A574DA">
        <w:t xml:space="preserve">digital Maritime Services </w:t>
      </w:r>
      <w:r w:rsidRPr="00A574DA">
        <w:t xml:space="preserve">is a future component of VTS. IALA will work with IMO, IHO, CIRM and others towards the definition and harmonisation of these digital services. IALA will assume responsibility for the detail of </w:t>
      </w:r>
      <w:r w:rsidR="001231E7" w:rsidRPr="00A574DA">
        <w:t xml:space="preserve">digital Maritime Services </w:t>
      </w:r>
      <w:r w:rsidRPr="00A574DA">
        <w:t>allocated to VTS.</w:t>
      </w:r>
    </w:p>
    <w:p w14:paraId="4876303C" w14:textId="77777777" w:rsidR="000D5120" w:rsidRPr="00A574DA" w:rsidRDefault="000D5120" w:rsidP="00E16633">
      <w:pPr>
        <w:pStyle w:val="Textedesaisie"/>
      </w:pPr>
    </w:p>
    <w:p w14:paraId="79254C6E" w14:textId="77777777" w:rsidR="000D5120" w:rsidRPr="00A574DA" w:rsidRDefault="000D5120" w:rsidP="00E16633">
      <w:pPr>
        <w:pStyle w:val="Textedesaisie"/>
      </w:pPr>
      <w:r w:rsidRPr="00A574DA">
        <w:t>The provision of maritime services for unmanned vessels has not been addressed yet by IALA. IALA will decide at a later date what services for unmanned vessels should be within its concern.</w:t>
      </w:r>
    </w:p>
    <w:p w14:paraId="26F2019D" w14:textId="77777777" w:rsidR="00046E33" w:rsidRPr="00A574DA" w:rsidRDefault="00046E33" w:rsidP="00E16633">
      <w:pPr>
        <w:pStyle w:val="Textedesaisie"/>
      </w:pPr>
    </w:p>
    <w:p w14:paraId="2D349C02" w14:textId="77777777" w:rsidR="006A022F" w:rsidRPr="00A574DA" w:rsidRDefault="006A022F" w:rsidP="007D3432">
      <w:pPr>
        <w:pStyle w:val="Heading3"/>
        <w:jc w:val="both"/>
        <w:rPr>
          <w:rFonts w:eastAsia="Times New Roman"/>
        </w:rPr>
      </w:pPr>
      <w:bookmarkStart w:id="448" w:name="_Toc24466905"/>
      <w:bookmarkStart w:id="449" w:name="_Toc445900735"/>
      <w:r w:rsidRPr="00A574DA">
        <w:rPr>
          <w:rFonts w:eastAsia="Times New Roman"/>
        </w:rPr>
        <w:t>Digital services for autonomous vessels</w:t>
      </w:r>
      <w:bookmarkEnd w:id="448"/>
    </w:p>
    <w:p w14:paraId="5651C680" w14:textId="77777777" w:rsidR="006A022F" w:rsidRPr="00A574DA" w:rsidRDefault="006A022F" w:rsidP="006A022F"/>
    <w:p w14:paraId="1A390B2C" w14:textId="77777777" w:rsidR="006A022F" w:rsidRPr="00A574DA" w:rsidRDefault="00BD713C" w:rsidP="00E16633">
      <w:pPr>
        <w:pStyle w:val="Textedesaisie"/>
      </w:pPr>
      <w:r w:rsidRPr="00A574DA">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196E5554" w14:textId="77777777" w:rsidR="00BD713C" w:rsidRPr="00A574DA" w:rsidRDefault="00BD713C" w:rsidP="00E16633">
      <w:pPr>
        <w:pStyle w:val="Textedesaisie"/>
      </w:pPr>
    </w:p>
    <w:p w14:paraId="38CC2FCA" w14:textId="77777777" w:rsidR="00FE01A1" w:rsidRPr="00A574DA" w:rsidRDefault="00FE01A1" w:rsidP="00E16633">
      <w:pPr>
        <w:pStyle w:val="Textedesaisie"/>
      </w:pPr>
      <w:r w:rsidRPr="00A574DA">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0C521BAC" w14:textId="77777777" w:rsidR="00FE01A1" w:rsidRPr="00A574DA" w:rsidRDefault="00FE01A1" w:rsidP="00E16633">
      <w:pPr>
        <w:pStyle w:val="Textedesaisie"/>
      </w:pPr>
    </w:p>
    <w:p w14:paraId="44FC4D4E" w14:textId="77777777" w:rsidR="00FE01A1" w:rsidRPr="00A574DA" w:rsidRDefault="00FE01A1" w:rsidP="00E16633">
      <w:pPr>
        <w:pStyle w:val="Textedesaisie"/>
      </w:pPr>
      <w:r w:rsidRPr="00A574DA">
        <w:t>At this time</w:t>
      </w:r>
      <w:r w:rsidR="00A574DA" w:rsidRPr="00A574DA">
        <w:t>,</w:t>
      </w:r>
      <w:r w:rsidRPr="00A574DA">
        <w:t xml:space="preserve"> it is not clear what MSI will be needed by autonomous ships, in what sea areas and via what communications. However</w:t>
      </w:r>
      <w:r w:rsidR="005E48BB" w:rsidRPr="00A574DA">
        <w:t>,</w:t>
      </w:r>
      <w:r w:rsidRPr="00A574DA">
        <w:t xml:space="preserve"> IALA will maintain a close </w:t>
      </w:r>
      <w:r w:rsidR="00DC6E95" w:rsidRPr="00A574DA">
        <w:t>monitoring of developments with the intent of providing information and guidance to its members as this field develops.</w:t>
      </w:r>
    </w:p>
    <w:p w14:paraId="1E2E8F8A" w14:textId="77777777" w:rsidR="006A022F" w:rsidRPr="00A574DA" w:rsidRDefault="006A022F" w:rsidP="006A022F"/>
    <w:p w14:paraId="7B4571AD" w14:textId="77777777" w:rsidR="000D5120" w:rsidRPr="00A574DA" w:rsidRDefault="000D5120" w:rsidP="007D3432">
      <w:pPr>
        <w:pStyle w:val="Heading3"/>
        <w:jc w:val="both"/>
        <w:rPr>
          <w:rFonts w:eastAsia="Times New Roman"/>
        </w:rPr>
      </w:pPr>
      <w:bookmarkStart w:id="450" w:name="_Toc24466906"/>
      <w:r w:rsidRPr="00A574DA">
        <w:rPr>
          <w:rFonts w:eastAsia="Times New Roman"/>
        </w:rPr>
        <w:t>Cyber security</w:t>
      </w:r>
      <w:bookmarkEnd w:id="449"/>
      <w:bookmarkEnd w:id="450"/>
    </w:p>
    <w:p w14:paraId="3227042B" w14:textId="77777777" w:rsidR="00177C4A" w:rsidRPr="00A574DA" w:rsidRDefault="00177C4A" w:rsidP="00177C4A">
      <w:pPr>
        <w:pStyle w:val="Textedesaisie"/>
      </w:pPr>
    </w:p>
    <w:p w14:paraId="1DD7A516" w14:textId="77777777" w:rsidR="00177C4A" w:rsidRPr="00A574DA" w:rsidRDefault="00177C4A" w:rsidP="00177C4A">
      <w:pPr>
        <w:pStyle w:val="Textedesaisie"/>
      </w:pPr>
      <w:r w:rsidRPr="00A574DA">
        <w:t>Cyber security for maritime services will be developed in co</w:t>
      </w:r>
      <w:r w:rsidR="00E5741F" w:rsidRPr="00A574DA">
        <w:t>-</w:t>
      </w:r>
      <w:r w:rsidRPr="00A574DA">
        <w:t>operation with other international and regional organisations and will require coordination of shore service providers, VTS system designers and ship system designers.</w:t>
      </w:r>
    </w:p>
    <w:p w14:paraId="74E5110F" w14:textId="77777777" w:rsidR="00177C4A" w:rsidRPr="00A574DA" w:rsidRDefault="00177C4A" w:rsidP="00177C4A">
      <w:pPr>
        <w:pStyle w:val="Textedesaisie"/>
      </w:pPr>
    </w:p>
    <w:p w14:paraId="12CC6503" w14:textId="77777777" w:rsidR="00177C4A" w:rsidRPr="00A574DA" w:rsidRDefault="00DE27DA" w:rsidP="00177C4A">
      <w:pPr>
        <w:pStyle w:val="Textedesaisie"/>
      </w:pPr>
      <w:r w:rsidRPr="00A574DA">
        <w:t>Resilience, including c</w:t>
      </w:r>
      <w:r w:rsidR="00177C4A" w:rsidRPr="00A574DA">
        <w:t>yber security should be provided in all applications and not just in the communications transport layer.</w:t>
      </w:r>
    </w:p>
    <w:p w14:paraId="464BE19B" w14:textId="77777777" w:rsidR="00177C4A" w:rsidRPr="00A574DA" w:rsidRDefault="00177C4A" w:rsidP="00177C4A">
      <w:pPr>
        <w:pStyle w:val="Textedesaisie"/>
      </w:pPr>
    </w:p>
    <w:p w14:paraId="681AD604" w14:textId="77777777" w:rsidR="00E5741F" w:rsidRPr="00A574DA" w:rsidRDefault="00177C4A" w:rsidP="00177C4A">
      <w:pPr>
        <w:pStyle w:val="Textedesaisie"/>
      </w:pPr>
      <w:r w:rsidRPr="00A574DA">
        <w:t>Cyber security engages with architecture design as well as user training and procedures</w:t>
      </w:r>
      <w:r w:rsidR="00E91367" w:rsidRPr="00A574DA">
        <w:t>.</w:t>
      </w:r>
      <w:r w:rsidRPr="00A574DA">
        <w:t xml:space="preserve"> </w:t>
      </w:r>
      <w:r w:rsidR="00E91367" w:rsidRPr="00A574DA">
        <w:t>T</w:t>
      </w:r>
      <w:r w:rsidRPr="00A574DA">
        <w:t>o support this rapidly changing arena, IALA will provide guidance on appropriate cyber security procedures and good practice</w:t>
      </w:r>
      <w:r w:rsidR="007E78C0" w:rsidRPr="00A574DA">
        <w:t>s</w:t>
      </w:r>
      <w:r w:rsidR="005E7F18" w:rsidRPr="00A574DA">
        <w:t xml:space="preserve"> relevant to the IALA domain.</w:t>
      </w:r>
    </w:p>
    <w:p w14:paraId="68914811" w14:textId="77777777" w:rsidR="007E30DF" w:rsidRPr="00A574DA" w:rsidRDefault="007E30DF" w:rsidP="00E16633">
      <w:pPr>
        <w:pStyle w:val="Textedesaisie"/>
      </w:pPr>
    </w:p>
    <w:p w14:paraId="2886B49B" w14:textId="77777777" w:rsidR="000D5120" w:rsidRPr="00A574DA" w:rsidRDefault="000D5120" w:rsidP="0016297D">
      <w:pPr>
        <w:pStyle w:val="Heading3"/>
        <w:numPr>
          <w:ilvl w:val="2"/>
          <w:numId w:val="3"/>
        </w:numPr>
        <w:jc w:val="both"/>
        <w:rPr>
          <w:rFonts w:eastAsia="Times New Roman"/>
        </w:rPr>
      </w:pPr>
      <w:bookmarkStart w:id="451" w:name="_Toc445900748"/>
      <w:bookmarkStart w:id="452" w:name="_Toc24466907"/>
      <w:r w:rsidRPr="00A574DA">
        <w:rPr>
          <w:rFonts w:eastAsia="Times New Roman"/>
        </w:rPr>
        <w:t>IALA Dictionary</w:t>
      </w:r>
      <w:bookmarkEnd w:id="451"/>
      <w:bookmarkEnd w:id="452"/>
    </w:p>
    <w:p w14:paraId="52CB5E85" w14:textId="77777777" w:rsidR="000D5120" w:rsidRPr="00A574DA" w:rsidRDefault="000D5120" w:rsidP="00E16633">
      <w:pPr>
        <w:pStyle w:val="Textedesaisie"/>
      </w:pPr>
    </w:p>
    <w:p w14:paraId="5EF607B4" w14:textId="77777777" w:rsidR="00F54A10" w:rsidRPr="00A574DA" w:rsidRDefault="000D5120" w:rsidP="00E16633">
      <w:pPr>
        <w:pStyle w:val="Textedesaisie"/>
      </w:pPr>
      <w:r w:rsidRPr="00A574DA">
        <w:t xml:space="preserve">The IALA Dictionary was created to eliminate </w:t>
      </w:r>
      <w:r w:rsidR="008A724C" w:rsidRPr="00A574DA">
        <w:t xml:space="preserve">inconsistency in the definition of </w:t>
      </w:r>
      <w:r w:rsidR="00755036" w:rsidRPr="00A574DA">
        <w:t>M</w:t>
      </w:r>
      <w:r w:rsidR="0005447A" w:rsidRPr="00A574DA">
        <w:t xml:space="preserve">arine </w:t>
      </w:r>
      <w:r w:rsidR="00755036" w:rsidRPr="00A574DA">
        <w:t>A</w:t>
      </w:r>
      <w:r w:rsidR="008A724C" w:rsidRPr="00A574DA">
        <w:t xml:space="preserve">ids to </w:t>
      </w:r>
      <w:r w:rsidR="00755036" w:rsidRPr="00A574DA">
        <w:t>N</w:t>
      </w:r>
      <w:r w:rsidR="008A724C" w:rsidRPr="00A574DA">
        <w:t>avigation terms within IALA guidance documents, and to be the</w:t>
      </w:r>
      <w:r w:rsidRPr="00A574DA">
        <w:t xml:space="preserve"> single reference point for </w:t>
      </w:r>
      <w:r w:rsidR="00755036" w:rsidRPr="00A574DA">
        <w:t>M</w:t>
      </w:r>
      <w:r w:rsidR="0005447A" w:rsidRPr="00A574DA">
        <w:t xml:space="preserve">arine </w:t>
      </w:r>
      <w:r w:rsidR="00755036" w:rsidRPr="00A574DA">
        <w:t>A</w:t>
      </w:r>
      <w:r w:rsidRPr="00A574DA">
        <w:t xml:space="preserve">ids to </w:t>
      </w:r>
      <w:r w:rsidR="00755036" w:rsidRPr="00A574DA">
        <w:t>N</w:t>
      </w:r>
      <w:r w:rsidRPr="00A574DA">
        <w:t>avigation terms to ensure consistent use and meaning throughout the IALA document suite.</w:t>
      </w:r>
      <w:r w:rsidR="00F54A10" w:rsidRPr="00A574DA">
        <w:t xml:space="preserve"> The Dictionary </w:t>
      </w:r>
      <w:r w:rsidR="008A724C" w:rsidRPr="00A574DA">
        <w:t>carries</w:t>
      </w:r>
      <w:r w:rsidR="00F54A10" w:rsidRPr="00A574DA">
        <w:t xml:space="preserve"> a list of standard IALA acronyms.</w:t>
      </w:r>
    </w:p>
    <w:p w14:paraId="1F927A1B" w14:textId="77777777" w:rsidR="00B73775" w:rsidRPr="00A574DA" w:rsidRDefault="00B73775" w:rsidP="00E16633">
      <w:pPr>
        <w:pStyle w:val="Textedesaisie"/>
      </w:pPr>
    </w:p>
    <w:p w14:paraId="51631EFF" w14:textId="77777777" w:rsidR="00B73775" w:rsidRPr="00A574DA" w:rsidRDefault="00B73775" w:rsidP="00B73775">
      <w:pPr>
        <w:pStyle w:val="Textepuce1"/>
        <w:numPr>
          <w:ilvl w:val="0"/>
          <w:numId w:val="0"/>
        </w:numPr>
        <w:rPr>
          <w:lang w:val="en-GB"/>
        </w:rPr>
      </w:pPr>
      <w:r w:rsidRPr="00A574DA">
        <w:rPr>
          <w:lang w:val="en-GB"/>
        </w:rPr>
        <w:t xml:space="preserve">IALA will </w:t>
      </w:r>
      <w:r w:rsidR="007E78C0" w:rsidRPr="00A574DA">
        <w:rPr>
          <w:lang w:val="en-GB"/>
        </w:rPr>
        <w:t>develop the Dictionary into an index of terms, definitions and acronyms used in IALA documents, and keep it up-to-date.</w:t>
      </w:r>
    </w:p>
    <w:p w14:paraId="62A8F786" w14:textId="77777777" w:rsidR="00C7032C" w:rsidRPr="00A574DA" w:rsidRDefault="00C7032C" w:rsidP="00E16633">
      <w:pPr>
        <w:pStyle w:val="Textedesaisie"/>
      </w:pPr>
    </w:p>
    <w:p w14:paraId="072CB62F" w14:textId="77777777" w:rsidR="006745B0" w:rsidRPr="00A574DA" w:rsidRDefault="006745B0">
      <w:pPr>
        <w:spacing w:after="200" w:line="276" w:lineRule="auto"/>
        <w:rPr>
          <w:rFonts w:asciiTheme="majorHAnsi" w:eastAsiaTheme="majorEastAsia" w:hAnsiTheme="majorHAnsi" w:cstheme="majorBidi"/>
          <w:b/>
          <w:bCs/>
          <w:caps/>
          <w:color w:val="00558C" w:themeColor="accent1"/>
          <w:sz w:val="24"/>
          <w:szCs w:val="24"/>
        </w:rPr>
      </w:pPr>
      <w:r w:rsidRPr="00A574DA">
        <w:rPr>
          <w:rFonts w:asciiTheme="majorHAnsi" w:eastAsiaTheme="majorEastAsia" w:hAnsiTheme="majorHAnsi" w:cstheme="majorBidi"/>
          <w:b/>
          <w:bCs/>
          <w:caps/>
          <w:color w:val="00558C" w:themeColor="accent1"/>
          <w:sz w:val="24"/>
          <w:szCs w:val="24"/>
        </w:rPr>
        <w:br w:type="page"/>
      </w:r>
    </w:p>
    <w:p w14:paraId="5955EF22" w14:textId="77777777" w:rsidR="006745B0" w:rsidRPr="00A574DA" w:rsidRDefault="006745B0" w:rsidP="006745B0">
      <w:pPr>
        <w:spacing w:after="200" w:line="276" w:lineRule="auto"/>
        <w:rPr>
          <w:rFonts w:asciiTheme="majorHAnsi" w:eastAsiaTheme="majorEastAsia" w:hAnsiTheme="majorHAnsi" w:cstheme="majorBidi"/>
          <w:b/>
          <w:bCs/>
          <w:caps/>
          <w:color w:val="00558C" w:themeColor="accent1"/>
          <w:sz w:val="24"/>
          <w:szCs w:val="24"/>
        </w:rPr>
        <w:sectPr w:rsidR="006745B0" w:rsidRPr="00A574DA" w:rsidSect="00EB6F3C">
          <w:headerReference w:type="even" r:id="rId20"/>
          <w:headerReference w:type="default" r:id="rId21"/>
          <w:footerReference w:type="default" r:id="rId22"/>
          <w:headerReference w:type="first" r:id="rId23"/>
          <w:pgSz w:w="11906" w:h="16838" w:code="9"/>
          <w:pgMar w:top="567" w:right="794" w:bottom="567" w:left="907" w:header="567" w:footer="567" w:gutter="0"/>
          <w:cols w:space="708"/>
          <w:docGrid w:linePitch="360"/>
        </w:sectPr>
      </w:pPr>
    </w:p>
    <w:p w14:paraId="50C3BED2" w14:textId="77777777" w:rsidR="006745B0" w:rsidRPr="00A574DA" w:rsidRDefault="006745B0" w:rsidP="00496A0D">
      <w:pPr>
        <w:pStyle w:val="Heading1"/>
        <w:numPr>
          <w:ilvl w:val="0"/>
          <w:numId w:val="0"/>
        </w:numPr>
        <w:sectPr w:rsidR="006745B0" w:rsidRPr="00A574DA" w:rsidSect="0031748E">
          <w:pgSz w:w="23814" w:h="16839" w:orient="landscape" w:code="8"/>
          <w:pgMar w:top="720" w:right="720" w:bottom="720" w:left="720" w:header="567" w:footer="567" w:gutter="0"/>
          <w:cols w:space="708"/>
          <w:docGrid w:linePitch="360"/>
        </w:sectPr>
      </w:pPr>
      <w:bookmarkStart w:id="453" w:name="_Toc16241702"/>
      <w:bookmarkStart w:id="454" w:name="_Toc24466908"/>
      <w:r w:rsidRPr="00A574DA">
        <w:rPr>
          <w:rFonts w:ascii="Calibri" w:eastAsia="Times New Roman" w:hAnsi="Calibri" w:cs="Times New Roman"/>
          <w:noProof/>
          <w:sz w:val="22"/>
          <w:lang w:eastAsia="en-GB"/>
        </w:rPr>
        <w:lastRenderedPageBreak/>
        <w:drawing>
          <wp:anchor distT="0" distB="0" distL="114300" distR="114300" simplePos="0" relativeHeight="251661312" behindDoc="1" locked="0" layoutInCell="1" allowOverlap="1" wp14:anchorId="77B78BCC" wp14:editId="577B1488">
            <wp:simplePos x="0" y="0"/>
            <wp:positionH relativeFrom="column">
              <wp:posOffset>563880</wp:posOffset>
            </wp:positionH>
            <wp:positionV relativeFrom="paragraph">
              <wp:posOffset>453390</wp:posOffset>
            </wp:positionV>
            <wp:extent cx="13586460" cy="8175625"/>
            <wp:effectExtent l="76200" t="0" r="91440" b="0"/>
            <wp:wrapTight wrapText="bothSides">
              <wp:wrapPolygon edited="0">
                <wp:start x="-30" y="352"/>
                <wp:lineTo x="-121" y="453"/>
                <wp:lineTo x="-121" y="2869"/>
                <wp:lineTo x="212" y="2869"/>
                <wp:lineTo x="212" y="18169"/>
                <wp:lineTo x="454" y="18169"/>
                <wp:lineTo x="454" y="18974"/>
                <wp:lineTo x="9722" y="18974"/>
                <wp:lineTo x="9722" y="20585"/>
                <wp:lineTo x="9964" y="20585"/>
                <wp:lineTo x="10025" y="21189"/>
                <wp:lineTo x="12084" y="21189"/>
                <wp:lineTo x="12145" y="20585"/>
                <wp:lineTo x="12145" y="16559"/>
                <wp:lineTo x="12266" y="16559"/>
                <wp:lineTo x="15264" y="15804"/>
                <wp:lineTo x="15355" y="13790"/>
                <wp:lineTo x="14961" y="13639"/>
                <wp:lineTo x="13023" y="13337"/>
                <wp:lineTo x="14719" y="13337"/>
                <wp:lineTo x="15325" y="13136"/>
                <wp:lineTo x="15355" y="11123"/>
                <wp:lineTo x="17112" y="10922"/>
                <wp:lineTo x="21685" y="10519"/>
                <wp:lineTo x="21715" y="3271"/>
                <wp:lineTo x="21321" y="3120"/>
                <wp:lineTo x="19353" y="2869"/>
                <wp:lineTo x="21140" y="2869"/>
                <wp:lineTo x="21715" y="2667"/>
                <wp:lineTo x="21685" y="1258"/>
                <wp:lineTo x="21624" y="352"/>
                <wp:lineTo x="-30" y="352"/>
              </wp:wrapPolygon>
            </wp:wrapTight>
            <wp:docPr id="7" name="Diagram 7"/>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anchor>
        </w:drawing>
      </w:r>
      <w:r w:rsidRPr="00A574DA">
        <w:t xml:space="preserve">ANNEX A – Structure of </w:t>
      </w:r>
      <w:r w:rsidR="00A574DA">
        <w:t xml:space="preserve">IALA </w:t>
      </w:r>
      <w:r w:rsidRPr="00A574DA">
        <w:t>STAND</w:t>
      </w:r>
      <w:bookmarkEnd w:id="453"/>
      <w:r w:rsidR="002C1095" w:rsidRPr="00A574DA">
        <w:t>A</w:t>
      </w:r>
      <w:r w:rsidR="00A574DA">
        <w:t>rds</w:t>
      </w:r>
      <w:bookmarkEnd w:id="454"/>
    </w:p>
    <w:p w14:paraId="007C6578" w14:textId="77777777" w:rsidR="00755036" w:rsidRPr="00A574DA" w:rsidRDefault="00755036" w:rsidP="00A574DA">
      <w:pPr>
        <w:rPr>
          <w:rFonts w:asciiTheme="majorHAnsi" w:eastAsiaTheme="majorEastAsia" w:hAnsiTheme="majorHAnsi" w:cstheme="majorBidi"/>
          <w:sz w:val="24"/>
          <w:szCs w:val="24"/>
        </w:rPr>
      </w:pPr>
    </w:p>
    <w:sectPr w:rsidR="00755036" w:rsidRPr="00A574DA" w:rsidSect="00755036">
      <w:pgSz w:w="11906" w:h="16838" w:code="9"/>
      <w:pgMar w:top="567" w:right="794" w:bottom="567" w:left="907"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4" w:author="Alan Grant" w:date="2021-04-13T07:04:00Z" w:initials="AG">
    <w:p w14:paraId="4C499F58" w14:textId="4D0F15D6" w:rsidR="000330CD" w:rsidRDefault="000330CD">
      <w:pPr>
        <w:pStyle w:val="CommentText"/>
      </w:pPr>
      <w:r>
        <w:rPr>
          <w:rStyle w:val="CommentReference"/>
        </w:rPr>
        <w:annotationRef/>
      </w:r>
      <w:r>
        <w:t>This is the new augmentation recommendation which does not have a number at this stage.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499F5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499F58" w16cid:durableId="24CE29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3A493" w14:textId="77777777" w:rsidR="00406956" w:rsidRDefault="00406956" w:rsidP="003274DB">
      <w:r>
        <w:separator/>
      </w:r>
    </w:p>
  </w:endnote>
  <w:endnote w:type="continuationSeparator" w:id="0">
    <w:p w14:paraId="1A80114D" w14:textId="77777777" w:rsidR="00406956" w:rsidRDefault="0040695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1C70" w14:textId="77777777" w:rsidR="00353A86" w:rsidRDefault="00353A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0330CD" w:rsidRPr="00A10AA2" w14:paraId="163E7841" w14:textId="77777777" w:rsidTr="00873D80">
      <w:trPr>
        <w:trHeight w:hRule="exact" w:val="794"/>
      </w:trPr>
      <w:tc>
        <w:tcPr>
          <w:tcW w:w="8109" w:type="dxa"/>
          <w:tcBorders>
            <w:top w:val="nil"/>
            <w:left w:val="nil"/>
            <w:bottom w:val="nil"/>
            <w:right w:val="nil"/>
          </w:tcBorders>
          <w:vAlign w:val="center"/>
        </w:tcPr>
        <w:p w14:paraId="59A7C388" w14:textId="77777777" w:rsidR="000330CD" w:rsidRPr="00A10AA2" w:rsidRDefault="000330CD"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14051C97" w14:textId="77777777" w:rsidR="000330CD" w:rsidRPr="00A10AA2" w:rsidRDefault="000330CD" w:rsidP="00873D80">
          <w:pPr>
            <w:pStyle w:val="Footer"/>
            <w:spacing w:line="320" w:lineRule="exact"/>
          </w:pPr>
        </w:p>
      </w:tc>
      <w:tc>
        <w:tcPr>
          <w:tcW w:w="2835" w:type="dxa"/>
          <w:tcBorders>
            <w:top w:val="nil"/>
            <w:left w:val="nil"/>
            <w:bottom w:val="nil"/>
            <w:right w:val="nil"/>
          </w:tcBorders>
          <w:vAlign w:val="center"/>
        </w:tcPr>
        <w:p w14:paraId="23267AB7" w14:textId="77777777" w:rsidR="000330CD" w:rsidRPr="00A10AA2" w:rsidRDefault="000330CD" w:rsidP="00A10AA2">
          <w:pPr>
            <w:pStyle w:val="Textedate"/>
            <w:framePr w:wrap="auto" w:vAnchor="margin" w:hAnchor="text" w:xAlign="left" w:yAlign="inline"/>
            <w:rPr>
              <w:lang w:val="en-US"/>
            </w:rPr>
          </w:pPr>
        </w:p>
      </w:tc>
    </w:tr>
    <w:tr w:rsidR="000330CD" w:rsidRPr="00A10AA2" w14:paraId="64E3A60D" w14:textId="77777777" w:rsidTr="00873D80">
      <w:trPr>
        <w:trHeight w:hRule="exact" w:val="340"/>
      </w:trPr>
      <w:tc>
        <w:tcPr>
          <w:tcW w:w="11227" w:type="dxa"/>
          <w:gridSpan w:val="3"/>
          <w:tcBorders>
            <w:top w:val="nil"/>
            <w:left w:val="nil"/>
            <w:bottom w:val="nil"/>
            <w:right w:val="nil"/>
          </w:tcBorders>
        </w:tcPr>
        <w:p w14:paraId="75980ACF" w14:textId="77777777" w:rsidR="000330CD" w:rsidRPr="00A10AA2" w:rsidRDefault="000330CD" w:rsidP="00A10AA2">
          <w:pPr>
            <w:pStyle w:val="Footer"/>
            <w:spacing w:line="320" w:lineRule="exact"/>
          </w:pPr>
        </w:p>
      </w:tc>
    </w:tr>
  </w:tbl>
  <w:p w14:paraId="0C662E7F" w14:textId="77777777" w:rsidR="000330CD" w:rsidRPr="00A10AA2" w:rsidRDefault="000330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8054" w14:textId="77777777" w:rsidR="00353A86" w:rsidRDefault="00353A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32944" w14:textId="77777777" w:rsidR="000330CD" w:rsidRDefault="000330CD" w:rsidP="00C07FB3">
    <w:pPr>
      <w:pStyle w:val="Footer"/>
      <w:rPr>
        <w:lang w:val="fr-FR"/>
      </w:rPr>
    </w:pPr>
  </w:p>
  <w:p w14:paraId="2512E2A8" w14:textId="77777777" w:rsidR="000330CD" w:rsidRPr="00832633" w:rsidRDefault="000330CD"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0DD6" w14:textId="77777777" w:rsidR="00406956" w:rsidRDefault="00406956" w:rsidP="003274DB">
      <w:r>
        <w:separator/>
      </w:r>
    </w:p>
  </w:footnote>
  <w:footnote w:type="continuationSeparator" w:id="0">
    <w:p w14:paraId="67B6B4AF" w14:textId="77777777" w:rsidR="00406956" w:rsidRDefault="00406956"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9DDD" w14:textId="77777777" w:rsidR="00353A86" w:rsidRDefault="00353A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DBBB" w14:textId="3642CC70" w:rsidR="000330CD" w:rsidRDefault="00353A86" w:rsidP="00157AD7">
    <w:pPr>
      <w:pStyle w:val="Header"/>
      <w:jc w:val="right"/>
      <w:rPr>
        <w:noProof/>
        <w:color w:val="FFFFFF" w:themeColor="background1"/>
        <w:sz w:val="28"/>
        <w:szCs w:val="28"/>
        <w:lang w:val="en-GB" w:eastAsia="en-GB"/>
      </w:rPr>
    </w:pPr>
    <w:r>
      <w:rPr>
        <w:noProof/>
        <w:color w:val="FFFFFF" w:themeColor="background1"/>
        <w:sz w:val="28"/>
        <w:szCs w:val="28"/>
        <w:lang w:val="en-GB" w:eastAsia="en-GB"/>
      </w:rPr>
      <w:t>PAP42-4.1.1.2</w:t>
    </w:r>
  </w:p>
  <w:p w14:paraId="3E8B4A95" w14:textId="0686083E" w:rsidR="000330CD" w:rsidRPr="0074491D" w:rsidRDefault="000330CD" w:rsidP="00157AD7">
    <w:pPr>
      <w:pStyle w:val="Header"/>
      <w:jc w:val="right"/>
      <w:rPr>
        <w:sz w:val="28"/>
        <w:szCs w:val="28"/>
      </w:rPr>
    </w:pPr>
    <w:r w:rsidRPr="00E92C0C">
      <w:rPr>
        <w:noProof/>
        <w:color w:val="FFFFFF" w:themeColor="background1"/>
        <w:sz w:val="28"/>
        <w:szCs w:val="28"/>
        <w:lang w:val="en-GB" w:eastAsia="en-GB"/>
      </w:rPr>
      <w:drawing>
        <wp:anchor distT="0" distB="0" distL="114300" distR="114300" simplePos="0" relativeHeight="251657216" behindDoc="1" locked="0" layoutInCell="1" allowOverlap="1" wp14:anchorId="0E92D8C9" wp14:editId="32934241">
          <wp:simplePos x="0" y="0"/>
          <wp:positionH relativeFrom="page">
            <wp:posOffset>215900</wp:posOffset>
          </wp:positionH>
          <wp:positionV relativeFrom="page">
            <wp:posOffset>215900</wp:posOffset>
          </wp:positionV>
          <wp:extent cx="7128360" cy="419400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Pr>
        <w:noProof/>
        <w:color w:val="FFFFFF" w:themeColor="background1"/>
        <w:sz w:val="28"/>
        <w:szCs w:val="28"/>
        <w:lang w:val="en-GB" w:eastAsia="en-GB"/>
      </w:rPr>
      <w:t>(</w:t>
    </w:r>
    <w:r w:rsidR="00353A86">
      <w:rPr>
        <w:noProof/>
        <w:color w:val="FFFFFF" w:themeColor="background1"/>
        <w:sz w:val="28"/>
        <w:szCs w:val="28"/>
        <w:lang w:val="en-GB" w:eastAsia="en-GB"/>
      </w:rPr>
      <w:t>ENG13-13.3.11</w:t>
    </w:r>
    <w:r>
      <w:rPr>
        <w:noProof/>
        <w:color w:val="FFFFFF" w:themeColor="background1"/>
        <w:sz w:val="28"/>
        <w:szCs w:val="28"/>
        <w:lang w:val="en-GB" w:eastAsia="en-GB"/>
      </w:rPr>
      <w:t>)</w:t>
    </w:r>
    <w:r w:rsidRPr="0074491D">
      <w:rPr>
        <w:noProof/>
        <w:color w:val="FFFFFF" w:themeColor="background1"/>
        <w:sz w:val="28"/>
        <w:szCs w:val="28"/>
        <w:lang w:val="en-GB" w:eastAsia="en-GB"/>
      </w:rPr>
      <w:t xml:space="preserve"> </w:t>
    </w:r>
  </w:p>
  <w:p w14:paraId="00B91212" w14:textId="77777777" w:rsidR="000330CD" w:rsidRPr="00F10449" w:rsidRDefault="000330CD"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8BB1" w14:textId="77777777" w:rsidR="00353A86" w:rsidRDefault="00353A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5BEDB" w14:textId="77777777" w:rsidR="000330CD" w:rsidRDefault="000330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B66A" w14:textId="77777777" w:rsidR="000330CD" w:rsidRDefault="000330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1AD1" w14:textId="77777777" w:rsidR="000330CD" w:rsidRDefault="00033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824F8C"/>
    <w:multiLevelType w:val="hybridMultilevel"/>
    <w:tmpl w:val="DB14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DE2C7E"/>
    <w:multiLevelType w:val="hybridMultilevel"/>
    <w:tmpl w:val="1E34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2"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D32A69"/>
    <w:multiLevelType w:val="multilevel"/>
    <w:tmpl w:val="62BC644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450" w:firstLine="0"/>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C3602B"/>
    <w:multiLevelType w:val="hybridMultilevel"/>
    <w:tmpl w:val="3626C0E4"/>
    <w:lvl w:ilvl="0" w:tplc="F00EF3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7"/>
  </w:num>
  <w:num w:numId="6">
    <w:abstractNumId w:val="1"/>
  </w:num>
  <w:num w:numId="7">
    <w:abstractNumId w:val="5"/>
  </w:num>
  <w:num w:numId="8">
    <w:abstractNumId w:val="6"/>
  </w:num>
  <w:num w:numId="9">
    <w:abstractNumId w:val="19"/>
  </w:num>
  <w:num w:numId="10">
    <w:abstractNumId w:val="8"/>
  </w:num>
  <w:num w:numId="11">
    <w:abstractNumId w:val="8"/>
  </w:num>
  <w:num w:numId="12">
    <w:abstractNumId w:val="8"/>
  </w:num>
  <w:num w:numId="13">
    <w:abstractNumId w:val="0"/>
  </w:num>
  <w:num w:numId="14">
    <w:abstractNumId w:val="15"/>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3"/>
  </w:num>
  <w:num w:numId="24">
    <w:abstractNumId w:val="11"/>
  </w:num>
  <w:num w:numId="25">
    <w:abstractNumId w:val="16"/>
  </w:num>
  <w:num w:numId="26">
    <w:abstractNumId w:val="13"/>
  </w:num>
  <w:num w:numId="27">
    <w:abstractNumId w:val="13"/>
  </w:num>
  <w:num w:numId="28">
    <w:abstractNumId w:val="14"/>
  </w:num>
  <w:num w:numId="29">
    <w:abstractNumId w:val="13"/>
  </w:num>
  <w:num w:numId="30">
    <w:abstractNumId w:val="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4"/>
  </w:num>
  <w:num w:numId="38">
    <w:abstractNumId w:val="13"/>
  </w:num>
  <w:num w:numId="39">
    <w:abstractNumId w:val="12"/>
  </w:num>
  <w:num w:numId="40">
    <w:abstractNumId w:val="13"/>
  </w:num>
  <w:num w:numId="41">
    <w:abstractNumId w:val="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9"/>
  </w:num>
  <w:num w:numId="45">
    <w:abstractNumId w:val="10"/>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rson w15:author="Alan Grant">
    <w15:presenceInfo w15:providerId="AD" w15:userId="S-1-5-21-2046026355-2876191845-2165928818-1760"/>
  </w15:person>
  <w15:person w15:author="Hoppe, Michael">
    <w15:presenceInfo w15:providerId="AD" w15:userId="S-1-5-21-704343066-790116454-355810188-19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0CAD"/>
    <w:rsid w:val="000017EF"/>
    <w:rsid w:val="000027FF"/>
    <w:rsid w:val="00011B90"/>
    <w:rsid w:val="00011BB6"/>
    <w:rsid w:val="00012A8C"/>
    <w:rsid w:val="000136AC"/>
    <w:rsid w:val="00021821"/>
    <w:rsid w:val="000227ED"/>
    <w:rsid w:val="00022BD0"/>
    <w:rsid w:val="00031399"/>
    <w:rsid w:val="00031CA2"/>
    <w:rsid w:val="000330CD"/>
    <w:rsid w:val="000355D5"/>
    <w:rsid w:val="0004341F"/>
    <w:rsid w:val="000442B3"/>
    <w:rsid w:val="00044E86"/>
    <w:rsid w:val="00046475"/>
    <w:rsid w:val="00046E33"/>
    <w:rsid w:val="000500D8"/>
    <w:rsid w:val="0005447A"/>
    <w:rsid w:val="00054947"/>
    <w:rsid w:val="00055A46"/>
    <w:rsid w:val="0006669A"/>
    <w:rsid w:val="00070770"/>
    <w:rsid w:val="00074249"/>
    <w:rsid w:val="000822A5"/>
    <w:rsid w:val="00082CE9"/>
    <w:rsid w:val="0008492C"/>
    <w:rsid w:val="00086E38"/>
    <w:rsid w:val="00092DD2"/>
    <w:rsid w:val="0009652D"/>
    <w:rsid w:val="00097BDC"/>
    <w:rsid w:val="000A203D"/>
    <w:rsid w:val="000A3727"/>
    <w:rsid w:val="000A4613"/>
    <w:rsid w:val="000A4B84"/>
    <w:rsid w:val="000A5AAF"/>
    <w:rsid w:val="000B16DD"/>
    <w:rsid w:val="000B19BA"/>
    <w:rsid w:val="000B5745"/>
    <w:rsid w:val="000B72C7"/>
    <w:rsid w:val="000C526C"/>
    <w:rsid w:val="000C70AE"/>
    <w:rsid w:val="000C711B"/>
    <w:rsid w:val="000D09AA"/>
    <w:rsid w:val="000D1122"/>
    <w:rsid w:val="000D4715"/>
    <w:rsid w:val="000D5120"/>
    <w:rsid w:val="000D6D97"/>
    <w:rsid w:val="000E0278"/>
    <w:rsid w:val="000E0CE4"/>
    <w:rsid w:val="000E6444"/>
    <w:rsid w:val="000F4884"/>
    <w:rsid w:val="000F70C1"/>
    <w:rsid w:val="001014EC"/>
    <w:rsid w:val="00103E32"/>
    <w:rsid w:val="00110D20"/>
    <w:rsid w:val="00111A52"/>
    <w:rsid w:val="00113082"/>
    <w:rsid w:val="00117E70"/>
    <w:rsid w:val="001231E7"/>
    <w:rsid w:val="0012460B"/>
    <w:rsid w:val="00130D29"/>
    <w:rsid w:val="001349DB"/>
    <w:rsid w:val="00136B50"/>
    <w:rsid w:val="001415C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A7061"/>
    <w:rsid w:val="001B419C"/>
    <w:rsid w:val="001B459D"/>
    <w:rsid w:val="001B70E8"/>
    <w:rsid w:val="001B7DC5"/>
    <w:rsid w:val="001D17CD"/>
    <w:rsid w:val="001E2818"/>
    <w:rsid w:val="001E416D"/>
    <w:rsid w:val="001E6D33"/>
    <w:rsid w:val="001E73F5"/>
    <w:rsid w:val="001F1102"/>
    <w:rsid w:val="001F22B4"/>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1FC"/>
    <w:rsid w:val="002479BC"/>
    <w:rsid w:val="002500E3"/>
    <w:rsid w:val="0025249C"/>
    <w:rsid w:val="00252981"/>
    <w:rsid w:val="002544C0"/>
    <w:rsid w:val="00254EB5"/>
    <w:rsid w:val="00257EBC"/>
    <w:rsid w:val="00260050"/>
    <w:rsid w:val="00261629"/>
    <w:rsid w:val="00265BFB"/>
    <w:rsid w:val="00265C72"/>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5838"/>
    <w:rsid w:val="002B6149"/>
    <w:rsid w:val="002B62CD"/>
    <w:rsid w:val="002C1095"/>
    <w:rsid w:val="002C70C6"/>
    <w:rsid w:val="002D522B"/>
    <w:rsid w:val="002E0213"/>
    <w:rsid w:val="002F2F17"/>
    <w:rsid w:val="002F33D7"/>
    <w:rsid w:val="002F6E7E"/>
    <w:rsid w:val="0030394C"/>
    <w:rsid w:val="0030639C"/>
    <w:rsid w:val="00306852"/>
    <w:rsid w:val="00310A22"/>
    <w:rsid w:val="00314A43"/>
    <w:rsid w:val="0031748E"/>
    <w:rsid w:val="0032175A"/>
    <w:rsid w:val="00321B18"/>
    <w:rsid w:val="00321F79"/>
    <w:rsid w:val="003274DB"/>
    <w:rsid w:val="003313C1"/>
    <w:rsid w:val="003364C3"/>
    <w:rsid w:val="0033780E"/>
    <w:rsid w:val="003440E5"/>
    <w:rsid w:val="00351DD6"/>
    <w:rsid w:val="00352098"/>
    <w:rsid w:val="00353A86"/>
    <w:rsid w:val="00356638"/>
    <w:rsid w:val="0036404B"/>
    <w:rsid w:val="003658DC"/>
    <w:rsid w:val="00366D44"/>
    <w:rsid w:val="00367151"/>
    <w:rsid w:val="00371669"/>
    <w:rsid w:val="00375721"/>
    <w:rsid w:val="00377002"/>
    <w:rsid w:val="00383CBC"/>
    <w:rsid w:val="00387788"/>
    <w:rsid w:val="00387ECD"/>
    <w:rsid w:val="00393C27"/>
    <w:rsid w:val="003A01FE"/>
    <w:rsid w:val="003A550A"/>
    <w:rsid w:val="003B0E88"/>
    <w:rsid w:val="003B2B7A"/>
    <w:rsid w:val="003B3B28"/>
    <w:rsid w:val="003B3C4A"/>
    <w:rsid w:val="003C7B67"/>
    <w:rsid w:val="003C7C34"/>
    <w:rsid w:val="003D084C"/>
    <w:rsid w:val="003D2B54"/>
    <w:rsid w:val="003D2FFB"/>
    <w:rsid w:val="003D32AD"/>
    <w:rsid w:val="003D401F"/>
    <w:rsid w:val="003E34D0"/>
    <w:rsid w:val="003E5038"/>
    <w:rsid w:val="003F2669"/>
    <w:rsid w:val="004017FF"/>
    <w:rsid w:val="004024F7"/>
    <w:rsid w:val="00406956"/>
    <w:rsid w:val="004069B6"/>
    <w:rsid w:val="004251BD"/>
    <w:rsid w:val="004251D2"/>
    <w:rsid w:val="00426199"/>
    <w:rsid w:val="004265D6"/>
    <w:rsid w:val="00432BF6"/>
    <w:rsid w:val="004362BC"/>
    <w:rsid w:val="00440C08"/>
    <w:rsid w:val="00441393"/>
    <w:rsid w:val="00441E4F"/>
    <w:rsid w:val="00443BD8"/>
    <w:rsid w:val="00456F10"/>
    <w:rsid w:val="00460A7E"/>
    <w:rsid w:val="00460DBF"/>
    <w:rsid w:val="00462EFD"/>
    <w:rsid w:val="004636C9"/>
    <w:rsid w:val="00466042"/>
    <w:rsid w:val="00470E2A"/>
    <w:rsid w:val="00473A13"/>
    <w:rsid w:val="0047613B"/>
    <w:rsid w:val="00483E1B"/>
    <w:rsid w:val="00484AC7"/>
    <w:rsid w:val="00487F7E"/>
    <w:rsid w:val="00490118"/>
    <w:rsid w:val="00491BB1"/>
    <w:rsid w:val="00491F3B"/>
    <w:rsid w:val="00495193"/>
    <w:rsid w:val="004957DA"/>
    <w:rsid w:val="00496A0D"/>
    <w:rsid w:val="004A1FDA"/>
    <w:rsid w:val="004A6041"/>
    <w:rsid w:val="004B0CDE"/>
    <w:rsid w:val="004B6270"/>
    <w:rsid w:val="004C5409"/>
    <w:rsid w:val="004D03CF"/>
    <w:rsid w:val="004D071E"/>
    <w:rsid w:val="004D0AFA"/>
    <w:rsid w:val="004D2084"/>
    <w:rsid w:val="004D6535"/>
    <w:rsid w:val="004E2F16"/>
    <w:rsid w:val="004E49C5"/>
    <w:rsid w:val="004E64C4"/>
    <w:rsid w:val="004F0910"/>
    <w:rsid w:val="004F1E14"/>
    <w:rsid w:val="005028B3"/>
    <w:rsid w:val="00506AF9"/>
    <w:rsid w:val="005118C3"/>
    <w:rsid w:val="00515486"/>
    <w:rsid w:val="00515E10"/>
    <w:rsid w:val="005164F4"/>
    <w:rsid w:val="005173FA"/>
    <w:rsid w:val="005178D9"/>
    <w:rsid w:val="00524EC1"/>
    <w:rsid w:val="00526234"/>
    <w:rsid w:val="005341F1"/>
    <w:rsid w:val="0053435F"/>
    <w:rsid w:val="005361B0"/>
    <w:rsid w:val="00540360"/>
    <w:rsid w:val="00541ED2"/>
    <w:rsid w:val="005427E7"/>
    <w:rsid w:val="00544386"/>
    <w:rsid w:val="0056144A"/>
    <w:rsid w:val="00562564"/>
    <w:rsid w:val="005704C3"/>
    <w:rsid w:val="0057251D"/>
    <w:rsid w:val="00574231"/>
    <w:rsid w:val="00574E1C"/>
    <w:rsid w:val="00581889"/>
    <w:rsid w:val="00582A58"/>
    <w:rsid w:val="00584EF9"/>
    <w:rsid w:val="00585063"/>
    <w:rsid w:val="0058535B"/>
    <w:rsid w:val="00585C32"/>
    <w:rsid w:val="005878ED"/>
    <w:rsid w:val="0059593B"/>
    <w:rsid w:val="00596662"/>
    <w:rsid w:val="005A3D94"/>
    <w:rsid w:val="005A4A5C"/>
    <w:rsid w:val="005C3982"/>
    <w:rsid w:val="005C7E8F"/>
    <w:rsid w:val="005D2726"/>
    <w:rsid w:val="005D33D8"/>
    <w:rsid w:val="005D35EA"/>
    <w:rsid w:val="005D5B94"/>
    <w:rsid w:val="005E476E"/>
    <w:rsid w:val="005E48BB"/>
    <w:rsid w:val="005E7919"/>
    <w:rsid w:val="005E7F18"/>
    <w:rsid w:val="005F0FA3"/>
    <w:rsid w:val="005F4475"/>
    <w:rsid w:val="005F6F72"/>
    <w:rsid w:val="0060029A"/>
    <w:rsid w:val="00600480"/>
    <w:rsid w:val="00602A28"/>
    <w:rsid w:val="00602E6F"/>
    <w:rsid w:val="00604739"/>
    <w:rsid w:val="00607A9B"/>
    <w:rsid w:val="006127AC"/>
    <w:rsid w:val="0061346D"/>
    <w:rsid w:val="0061460B"/>
    <w:rsid w:val="00616796"/>
    <w:rsid w:val="00621EFB"/>
    <w:rsid w:val="00622ACD"/>
    <w:rsid w:val="00622D0C"/>
    <w:rsid w:val="0062321A"/>
    <w:rsid w:val="006242CE"/>
    <w:rsid w:val="006259DD"/>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4512"/>
    <w:rsid w:val="00666061"/>
    <w:rsid w:val="006667D3"/>
    <w:rsid w:val="00673831"/>
    <w:rsid w:val="006745B0"/>
    <w:rsid w:val="00675507"/>
    <w:rsid w:val="0067673A"/>
    <w:rsid w:val="00676C64"/>
    <w:rsid w:val="006806F4"/>
    <w:rsid w:val="00680E5A"/>
    <w:rsid w:val="00684A44"/>
    <w:rsid w:val="0068600C"/>
    <w:rsid w:val="0068773B"/>
    <w:rsid w:val="00692C17"/>
    <w:rsid w:val="00692D1C"/>
    <w:rsid w:val="00693220"/>
    <w:rsid w:val="00693F00"/>
    <w:rsid w:val="006946DA"/>
    <w:rsid w:val="00695B15"/>
    <w:rsid w:val="00697517"/>
    <w:rsid w:val="00697D60"/>
    <w:rsid w:val="006A022F"/>
    <w:rsid w:val="006A04A7"/>
    <w:rsid w:val="006A3153"/>
    <w:rsid w:val="006B0899"/>
    <w:rsid w:val="006B4035"/>
    <w:rsid w:val="006B773F"/>
    <w:rsid w:val="006C30CA"/>
    <w:rsid w:val="006C3598"/>
    <w:rsid w:val="006C4DE2"/>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07AA5"/>
    <w:rsid w:val="00711060"/>
    <w:rsid w:val="0071453A"/>
    <w:rsid w:val="00714555"/>
    <w:rsid w:val="0071612B"/>
    <w:rsid w:val="00724943"/>
    <w:rsid w:val="00725439"/>
    <w:rsid w:val="007267C2"/>
    <w:rsid w:val="0073269B"/>
    <w:rsid w:val="00734706"/>
    <w:rsid w:val="007409E4"/>
    <w:rsid w:val="0074491D"/>
    <w:rsid w:val="0074688A"/>
    <w:rsid w:val="00747035"/>
    <w:rsid w:val="007528E6"/>
    <w:rsid w:val="00752958"/>
    <w:rsid w:val="00752B59"/>
    <w:rsid w:val="00754DF9"/>
    <w:rsid w:val="00755036"/>
    <w:rsid w:val="00762518"/>
    <w:rsid w:val="007647CE"/>
    <w:rsid w:val="00766337"/>
    <w:rsid w:val="007715E8"/>
    <w:rsid w:val="00772236"/>
    <w:rsid w:val="0077383E"/>
    <w:rsid w:val="00780739"/>
    <w:rsid w:val="007810C4"/>
    <w:rsid w:val="0078152B"/>
    <w:rsid w:val="00784761"/>
    <w:rsid w:val="0078486B"/>
    <w:rsid w:val="00792C7E"/>
    <w:rsid w:val="00792E74"/>
    <w:rsid w:val="00794970"/>
    <w:rsid w:val="00796765"/>
    <w:rsid w:val="007A0880"/>
    <w:rsid w:val="007A1967"/>
    <w:rsid w:val="007A4386"/>
    <w:rsid w:val="007A446A"/>
    <w:rsid w:val="007A6E64"/>
    <w:rsid w:val="007B01AE"/>
    <w:rsid w:val="007B2969"/>
    <w:rsid w:val="007B558F"/>
    <w:rsid w:val="007B6145"/>
    <w:rsid w:val="007B7AC7"/>
    <w:rsid w:val="007B7B6E"/>
    <w:rsid w:val="007C136A"/>
    <w:rsid w:val="007C3B99"/>
    <w:rsid w:val="007C4AD8"/>
    <w:rsid w:val="007D2107"/>
    <w:rsid w:val="007D243E"/>
    <w:rsid w:val="007D32AF"/>
    <w:rsid w:val="007D3432"/>
    <w:rsid w:val="007D5DF2"/>
    <w:rsid w:val="007E1B90"/>
    <w:rsid w:val="007E30DF"/>
    <w:rsid w:val="007E3C9D"/>
    <w:rsid w:val="007E4FE6"/>
    <w:rsid w:val="007E78C0"/>
    <w:rsid w:val="007F3944"/>
    <w:rsid w:val="007F4358"/>
    <w:rsid w:val="007F58E6"/>
    <w:rsid w:val="007F72E6"/>
    <w:rsid w:val="007F7544"/>
    <w:rsid w:val="007F7B31"/>
    <w:rsid w:val="00812190"/>
    <w:rsid w:val="008135BF"/>
    <w:rsid w:val="00820B7D"/>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77A28"/>
    <w:rsid w:val="00883C22"/>
    <w:rsid w:val="008857D5"/>
    <w:rsid w:val="0088643C"/>
    <w:rsid w:val="00887902"/>
    <w:rsid w:val="00887C80"/>
    <w:rsid w:val="00891729"/>
    <w:rsid w:val="00896BEC"/>
    <w:rsid w:val="008A4649"/>
    <w:rsid w:val="008A724C"/>
    <w:rsid w:val="008B11FD"/>
    <w:rsid w:val="008B4233"/>
    <w:rsid w:val="008B45F2"/>
    <w:rsid w:val="008B6EEE"/>
    <w:rsid w:val="008C3CD9"/>
    <w:rsid w:val="008C4E5D"/>
    <w:rsid w:val="008D1C28"/>
    <w:rsid w:val="008D2A23"/>
    <w:rsid w:val="008E0597"/>
    <w:rsid w:val="008E15EC"/>
    <w:rsid w:val="008E2D80"/>
    <w:rsid w:val="008E44A7"/>
    <w:rsid w:val="008E56B4"/>
    <w:rsid w:val="008E65BE"/>
    <w:rsid w:val="008E6A21"/>
    <w:rsid w:val="008F0085"/>
    <w:rsid w:val="008F10C5"/>
    <w:rsid w:val="008F212E"/>
    <w:rsid w:val="008F54C6"/>
    <w:rsid w:val="008F6538"/>
    <w:rsid w:val="009076FD"/>
    <w:rsid w:val="00915703"/>
    <w:rsid w:val="009171C5"/>
    <w:rsid w:val="009247A7"/>
    <w:rsid w:val="00930FB0"/>
    <w:rsid w:val="00933D89"/>
    <w:rsid w:val="009357E6"/>
    <w:rsid w:val="009414E6"/>
    <w:rsid w:val="00944005"/>
    <w:rsid w:val="009447D1"/>
    <w:rsid w:val="00954057"/>
    <w:rsid w:val="0095539D"/>
    <w:rsid w:val="0096692C"/>
    <w:rsid w:val="00966A61"/>
    <w:rsid w:val="00971591"/>
    <w:rsid w:val="00974E99"/>
    <w:rsid w:val="009762C0"/>
    <w:rsid w:val="009764FA"/>
    <w:rsid w:val="00980192"/>
    <w:rsid w:val="00982159"/>
    <w:rsid w:val="00985FD8"/>
    <w:rsid w:val="00986425"/>
    <w:rsid w:val="00987091"/>
    <w:rsid w:val="009872D7"/>
    <w:rsid w:val="00987C58"/>
    <w:rsid w:val="00990D9A"/>
    <w:rsid w:val="009954E1"/>
    <w:rsid w:val="00995C26"/>
    <w:rsid w:val="009A4E6E"/>
    <w:rsid w:val="009A6DF9"/>
    <w:rsid w:val="009B393A"/>
    <w:rsid w:val="009B3BD9"/>
    <w:rsid w:val="009B4C4C"/>
    <w:rsid w:val="009C0D17"/>
    <w:rsid w:val="009C0DC5"/>
    <w:rsid w:val="009C268D"/>
    <w:rsid w:val="009C3554"/>
    <w:rsid w:val="009E0F98"/>
    <w:rsid w:val="009E16EC"/>
    <w:rsid w:val="009E3FCA"/>
    <w:rsid w:val="009E528B"/>
    <w:rsid w:val="009F34A8"/>
    <w:rsid w:val="009F377A"/>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138"/>
    <w:rsid w:val="00A459E3"/>
    <w:rsid w:val="00A45BAB"/>
    <w:rsid w:val="00A46708"/>
    <w:rsid w:val="00A549B3"/>
    <w:rsid w:val="00A55B30"/>
    <w:rsid w:val="00A56CA7"/>
    <w:rsid w:val="00A574DA"/>
    <w:rsid w:val="00A57DA5"/>
    <w:rsid w:val="00A649D6"/>
    <w:rsid w:val="00A6603E"/>
    <w:rsid w:val="00A67360"/>
    <w:rsid w:val="00A71402"/>
    <w:rsid w:val="00A722E8"/>
    <w:rsid w:val="00A72941"/>
    <w:rsid w:val="00A74E4F"/>
    <w:rsid w:val="00A76B6B"/>
    <w:rsid w:val="00A76FAB"/>
    <w:rsid w:val="00A856A8"/>
    <w:rsid w:val="00A86073"/>
    <w:rsid w:val="00A91FAB"/>
    <w:rsid w:val="00A95B1A"/>
    <w:rsid w:val="00A968ED"/>
    <w:rsid w:val="00A96EDD"/>
    <w:rsid w:val="00AA1FEF"/>
    <w:rsid w:val="00AA23E7"/>
    <w:rsid w:val="00AA281E"/>
    <w:rsid w:val="00AA720D"/>
    <w:rsid w:val="00AB0D07"/>
    <w:rsid w:val="00AB116B"/>
    <w:rsid w:val="00AB1BDE"/>
    <w:rsid w:val="00AB21CF"/>
    <w:rsid w:val="00AB2AB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571C"/>
    <w:rsid w:val="00B46C26"/>
    <w:rsid w:val="00B500F4"/>
    <w:rsid w:val="00B56AF7"/>
    <w:rsid w:val="00B577EC"/>
    <w:rsid w:val="00B63F0B"/>
    <w:rsid w:val="00B64D1A"/>
    <w:rsid w:val="00B655D6"/>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028A"/>
    <w:rsid w:val="00BE119D"/>
    <w:rsid w:val="00BE300C"/>
    <w:rsid w:val="00BE5BDE"/>
    <w:rsid w:val="00BF1658"/>
    <w:rsid w:val="00BF2E19"/>
    <w:rsid w:val="00BF3C73"/>
    <w:rsid w:val="00C01B20"/>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2E5B"/>
    <w:rsid w:val="00C459BE"/>
    <w:rsid w:val="00C46A27"/>
    <w:rsid w:val="00C52F06"/>
    <w:rsid w:val="00C53264"/>
    <w:rsid w:val="00C53645"/>
    <w:rsid w:val="00C53850"/>
    <w:rsid w:val="00C56822"/>
    <w:rsid w:val="00C6181E"/>
    <w:rsid w:val="00C64E12"/>
    <w:rsid w:val="00C7032C"/>
    <w:rsid w:val="00C727AD"/>
    <w:rsid w:val="00C75F33"/>
    <w:rsid w:val="00C761A0"/>
    <w:rsid w:val="00C76E47"/>
    <w:rsid w:val="00C80A63"/>
    <w:rsid w:val="00C81162"/>
    <w:rsid w:val="00C83034"/>
    <w:rsid w:val="00C83666"/>
    <w:rsid w:val="00C84EC5"/>
    <w:rsid w:val="00C85A62"/>
    <w:rsid w:val="00C86971"/>
    <w:rsid w:val="00C902C5"/>
    <w:rsid w:val="00C94323"/>
    <w:rsid w:val="00C949E9"/>
    <w:rsid w:val="00CA2FD1"/>
    <w:rsid w:val="00CA7677"/>
    <w:rsid w:val="00CA7FAC"/>
    <w:rsid w:val="00CB3A34"/>
    <w:rsid w:val="00CB5D20"/>
    <w:rsid w:val="00CB60EC"/>
    <w:rsid w:val="00CC0FA5"/>
    <w:rsid w:val="00CC6572"/>
    <w:rsid w:val="00CC728B"/>
    <w:rsid w:val="00CC74DE"/>
    <w:rsid w:val="00CD0CF9"/>
    <w:rsid w:val="00CD1861"/>
    <w:rsid w:val="00CD343C"/>
    <w:rsid w:val="00CD3F74"/>
    <w:rsid w:val="00CD44CC"/>
    <w:rsid w:val="00CD5DCE"/>
    <w:rsid w:val="00CD7782"/>
    <w:rsid w:val="00CE1BE9"/>
    <w:rsid w:val="00CE2C31"/>
    <w:rsid w:val="00CE3486"/>
    <w:rsid w:val="00CE3DD2"/>
    <w:rsid w:val="00CE3F23"/>
    <w:rsid w:val="00CE5E46"/>
    <w:rsid w:val="00CF1691"/>
    <w:rsid w:val="00CF2638"/>
    <w:rsid w:val="00CF3978"/>
    <w:rsid w:val="00CF44CB"/>
    <w:rsid w:val="00CF4BD3"/>
    <w:rsid w:val="00CF50FA"/>
    <w:rsid w:val="00CF7AA6"/>
    <w:rsid w:val="00D016E1"/>
    <w:rsid w:val="00D06199"/>
    <w:rsid w:val="00D0682B"/>
    <w:rsid w:val="00D1491E"/>
    <w:rsid w:val="00D14F04"/>
    <w:rsid w:val="00D167DA"/>
    <w:rsid w:val="00D2425F"/>
    <w:rsid w:val="00D24F18"/>
    <w:rsid w:val="00D264E9"/>
    <w:rsid w:val="00D27E8F"/>
    <w:rsid w:val="00D33C46"/>
    <w:rsid w:val="00D361CE"/>
    <w:rsid w:val="00D36CB3"/>
    <w:rsid w:val="00D3770F"/>
    <w:rsid w:val="00D41AD6"/>
    <w:rsid w:val="00D43607"/>
    <w:rsid w:val="00D46B7C"/>
    <w:rsid w:val="00D4760E"/>
    <w:rsid w:val="00D47A71"/>
    <w:rsid w:val="00D53A89"/>
    <w:rsid w:val="00D60C8E"/>
    <w:rsid w:val="00D62216"/>
    <w:rsid w:val="00D657E2"/>
    <w:rsid w:val="00D66340"/>
    <w:rsid w:val="00D67CBE"/>
    <w:rsid w:val="00D70C36"/>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B5"/>
    <w:rsid w:val="00DD56F7"/>
    <w:rsid w:val="00DD7383"/>
    <w:rsid w:val="00DD7433"/>
    <w:rsid w:val="00DE27DA"/>
    <w:rsid w:val="00DE4382"/>
    <w:rsid w:val="00DF1675"/>
    <w:rsid w:val="00DF47EC"/>
    <w:rsid w:val="00E00C4A"/>
    <w:rsid w:val="00E018A9"/>
    <w:rsid w:val="00E0247E"/>
    <w:rsid w:val="00E02904"/>
    <w:rsid w:val="00E03CE7"/>
    <w:rsid w:val="00E113B4"/>
    <w:rsid w:val="00E16633"/>
    <w:rsid w:val="00E1747E"/>
    <w:rsid w:val="00E206EF"/>
    <w:rsid w:val="00E260B7"/>
    <w:rsid w:val="00E33225"/>
    <w:rsid w:val="00E334E7"/>
    <w:rsid w:val="00E40ACA"/>
    <w:rsid w:val="00E4158C"/>
    <w:rsid w:val="00E5103E"/>
    <w:rsid w:val="00E529D5"/>
    <w:rsid w:val="00E53F5F"/>
    <w:rsid w:val="00E5741F"/>
    <w:rsid w:val="00E57DF8"/>
    <w:rsid w:val="00E60CF9"/>
    <w:rsid w:val="00E64537"/>
    <w:rsid w:val="00E66CD9"/>
    <w:rsid w:val="00E66D87"/>
    <w:rsid w:val="00E77295"/>
    <w:rsid w:val="00E8153E"/>
    <w:rsid w:val="00E85C12"/>
    <w:rsid w:val="00E873A9"/>
    <w:rsid w:val="00E87432"/>
    <w:rsid w:val="00E911F8"/>
    <w:rsid w:val="00E91367"/>
    <w:rsid w:val="00E92C0C"/>
    <w:rsid w:val="00EA0696"/>
    <w:rsid w:val="00EA171A"/>
    <w:rsid w:val="00EA253C"/>
    <w:rsid w:val="00EA5B03"/>
    <w:rsid w:val="00EB02A4"/>
    <w:rsid w:val="00EB0D43"/>
    <w:rsid w:val="00EB3FE0"/>
    <w:rsid w:val="00EB438A"/>
    <w:rsid w:val="00EB4AD2"/>
    <w:rsid w:val="00EB6766"/>
    <w:rsid w:val="00EB6772"/>
    <w:rsid w:val="00EB6F3C"/>
    <w:rsid w:val="00EB7549"/>
    <w:rsid w:val="00EC11AE"/>
    <w:rsid w:val="00EC1858"/>
    <w:rsid w:val="00EC1A14"/>
    <w:rsid w:val="00EC2251"/>
    <w:rsid w:val="00EC2A7E"/>
    <w:rsid w:val="00EC3E98"/>
    <w:rsid w:val="00EC43B8"/>
    <w:rsid w:val="00EC48EB"/>
    <w:rsid w:val="00EC4E9E"/>
    <w:rsid w:val="00EC647F"/>
    <w:rsid w:val="00ED1485"/>
    <w:rsid w:val="00ED2A8D"/>
    <w:rsid w:val="00ED4D71"/>
    <w:rsid w:val="00ED6F18"/>
    <w:rsid w:val="00EE11D3"/>
    <w:rsid w:val="00EE1C47"/>
    <w:rsid w:val="00EE3611"/>
    <w:rsid w:val="00EE3E50"/>
    <w:rsid w:val="00EE3E66"/>
    <w:rsid w:val="00EE492E"/>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780"/>
    <w:rsid w:val="00F35A5E"/>
    <w:rsid w:val="00F45AB0"/>
    <w:rsid w:val="00F46309"/>
    <w:rsid w:val="00F501D1"/>
    <w:rsid w:val="00F50AAA"/>
    <w:rsid w:val="00F54A10"/>
    <w:rsid w:val="00F57D87"/>
    <w:rsid w:val="00F60491"/>
    <w:rsid w:val="00F614AD"/>
    <w:rsid w:val="00F6434C"/>
    <w:rsid w:val="00F6561F"/>
    <w:rsid w:val="00F6706A"/>
    <w:rsid w:val="00F678AE"/>
    <w:rsid w:val="00F70098"/>
    <w:rsid w:val="00F747B1"/>
    <w:rsid w:val="00F74F56"/>
    <w:rsid w:val="00F7679F"/>
    <w:rsid w:val="00F76A54"/>
    <w:rsid w:val="00F804AF"/>
    <w:rsid w:val="00F81E16"/>
    <w:rsid w:val="00F84CAE"/>
    <w:rsid w:val="00F859FA"/>
    <w:rsid w:val="00F861B2"/>
    <w:rsid w:val="00F92A92"/>
    <w:rsid w:val="00F973BE"/>
    <w:rsid w:val="00FA07C6"/>
    <w:rsid w:val="00FA30BB"/>
    <w:rsid w:val="00FA73B1"/>
    <w:rsid w:val="00FB03DA"/>
    <w:rsid w:val="00FB2111"/>
    <w:rsid w:val="00FB66E2"/>
    <w:rsid w:val="00FC3206"/>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937371E"/>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ind w:left="426"/>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BE028A"/>
    <w:pPr>
      <w:tabs>
        <w:tab w:val="right" w:leader="dot" w:pos="9781"/>
      </w:tabs>
      <w:spacing w:after="100"/>
      <w:ind w:left="360" w:right="424"/>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semiHidden/>
    <w:unhideWhenUsed/>
    <w:rsid w:val="00CE3F23"/>
    <w:rPr>
      <w:sz w:val="16"/>
      <w:szCs w:val="16"/>
    </w:rPr>
  </w:style>
  <w:style w:type="paragraph" w:styleId="CommentText">
    <w:name w:val="annotation text"/>
    <w:basedOn w:val="Normal"/>
    <w:link w:val="CommentTextChar"/>
    <w:unhideWhenUsed/>
    <w:rsid w:val="00CE3F23"/>
    <w:pPr>
      <w:spacing w:line="240" w:lineRule="auto"/>
    </w:pPr>
    <w:rPr>
      <w:sz w:val="20"/>
      <w:szCs w:val="20"/>
    </w:rPr>
  </w:style>
  <w:style w:type="character" w:customStyle="1" w:styleId="CommentTextChar">
    <w:name w:val="Comment Text Char"/>
    <w:basedOn w:val="DefaultParagraphFont"/>
    <w:link w:val="CommentText"/>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8280">
      <w:bodyDiv w:val="1"/>
      <w:marLeft w:val="0"/>
      <w:marRight w:val="0"/>
      <w:marTop w:val="0"/>
      <w:marBottom w:val="0"/>
      <w:divBdr>
        <w:top w:val="none" w:sz="0" w:space="0" w:color="auto"/>
        <w:left w:val="none" w:sz="0" w:space="0" w:color="auto"/>
        <w:bottom w:val="none" w:sz="0" w:space="0" w:color="auto"/>
        <w:right w:val="none" w:sz="0" w:space="0" w:color="auto"/>
      </w:divBdr>
    </w:div>
    <w:div w:id="335622549">
      <w:bodyDiv w:val="1"/>
      <w:marLeft w:val="0"/>
      <w:marRight w:val="0"/>
      <w:marTop w:val="0"/>
      <w:marBottom w:val="0"/>
      <w:divBdr>
        <w:top w:val="none" w:sz="0" w:space="0" w:color="auto"/>
        <w:left w:val="none" w:sz="0" w:space="0" w:color="auto"/>
        <w:bottom w:val="none" w:sz="0" w:space="0" w:color="auto"/>
        <w:right w:val="none" w:sz="0" w:space="0" w:color="auto"/>
      </w:divBdr>
    </w:div>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Data" Target="diagrams/data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microsoft.com/office/2007/relationships/diagramDrawing" Target="diagrams/drawing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diagramColors" Target="diagrams/colors1.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293366AE-1D12-4628-9A58-213AE572133C}">
      <dgm:prSet phldrT="[Text]" custT="1"/>
      <dgm: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Wide/Medium bandwidth systems</a:t>
          </a:r>
        </a:p>
        <a:p>
          <a:pPr algn="ctr">
            <a:lnSpc>
              <a:spcPct val="70000"/>
            </a:lnSpc>
            <a:buNone/>
          </a:pPr>
          <a:r>
            <a:rPr lang="en-GB" sz="9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85B67237-D813-49C3-B431-20687A9A81CC}">
      <dgm:prSet phldrT="[Text]"/>
      <dgm: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buNone/>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8A0A21C0-88CF-4A3F-B617-B6A1D2C94D8E}">
      <dgm:prSet phldrT="[Text]" custT="1"/>
      <dgm: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Data exchange systems</a:t>
          </a:r>
        </a:p>
      </dgm:t>
    </dgm:pt>
    <dgm:pt modelId="{D6538B46-CB6D-4A06-A372-CCCF8A7C3EC5}" type="parTrans" cxnId="{CC121FC2-06A8-4B9A-BB36-81AEF08F82DB}">
      <dgm:prSet/>
      <dgm: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trike="noStrike">
              <a:solidFill>
                <a:sysClr val="windowText" lastClr="000000"/>
              </a:solidFill>
              <a:latin typeface="Calibri"/>
              <a:ea typeface="+mn-ea"/>
              <a:cs typeface="+mn-cs"/>
            </a:rPr>
            <a:t>Visual signalling</a:t>
          </a:r>
        </a:p>
        <a:p>
          <a:pPr algn="ctr">
            <a:buNone/>
          </a:pP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FFCA7AB3-7F30-4504-80C8-52C175366BEF}">
      <dgm:prSet phldrT="[Text]"/>
      <dgm: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0B0FB75-3E9A-4ADD-84A5-2135E56BB3BE}">
      <dgm:prSet phldrT="[Text]" custT="1"/>
      <dgm: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6E153D99-475E-4D0D-9113-84FA984B57B6}">
      <dgm:prSet phldrT="[Text]"/>
      <dgm: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EA5F7177-2E37-43B1-A396-50C0F3F17B6D}">
      <dgm:prSet/>
      <dgm: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buNone/>
          </a:pPr>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AtoN Planning </a:t>
          </a:r>
        </a:p>
        <a:p>
          <a:pPr algn="ctr">
            <a:buNone/>
          </a:pP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E0329067-48F1-4287-B992-2917FA957FCB}">
      <dgm:prSet phldrT="[Text]" custT="1"/>
      <dgm: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Data models and data encoding </a:t>
          </a:r>
        </a:p>
        <a:p>
          <a:pPr algn="ctr">
            <a:lnSpc>
              <a:spcPct val="70000"/>
            </a:lnSpc>
            <a:buNone/>
          </a:pPr>
          <a:r>
            <a:rPr lang="en-GB" sz="9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2D30C6E1-0F73-4220-827B-CC4C7E827C8C}">
      <dgm:prSet phldrT="[Text]"/>
      <dgm: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BD5064B1-7D5A-4590-9BB7-40D33EDD5F11}">
      <dgm:prSet phldrT="[Text]"/>
      <dgm: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US">
              <a:solidFill>
                <a:sysClr val="windowText" lastClr="000000"/>
              </a:solidFill>
              <a:latin typeface="Calibri"/>
              <a:ea typeface="+mn-ea"/>
              <a:cs typeface="+mn-cs"/>
            </a:rPr>
            <a:t>Risk Management</a:t>
          </a:r>
          <a:endParaRPr lang="en-GB">
            <a:solidFill>
              <a:sysClr val="windowText" lastClr="000000"/>
            </a:solidFill>
            <a:latin typeface="Calibri"/>
            <a:ea typeface="+mn-ea"/>
            <a:cs typeface="+mn-cs"/>
          </a:endParaRPr>
        </a:p>
      </dgm:t>
    </dgm:pt>
    <dgm:pt modelId="{B0FC2696-CB6B-4489-BD97-D2F2C2AA9CA1}" type="parTrans" cxnId="{8EA29CF1-D302-46E4-AD70-FFF413BEFD8A}">
      <dgm:prSet/>
      <dgm: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DDB2F26-9223-4E83-B7D2-BECE37B69528}" type="sibTrans" cxnId="{8EA29CF1-D302-46E4-AD70-FFF413BEFD8A}">
      <dgm:prSet/>
      <dgm:spPr/>
      <dgm:t>
        <a:bodyPr/>
        <a:lstStyle/>
        <a:p>
          <a:endParaRPr lang="en-GB"/>
        </a:p>
      </dgm:t>
    </dgm:pt>
    <dgm:pt modelId="{36A304B2-B53E-4AC4-ADDA-8A4015F81CBD}">
      <dgm:prSet phldrT="[Text]"/>
      <dgm: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Quality management</a:t>
          </a:r>
        </a:p>
      </dgm:t>
    </dgm:pt>
    <dgm:pt modelId="{EF8ADAED-3000-45EF-BCB6-42B2F2C35C3A}" type="parTrans" cxnId="{A957EE91-4406-4E64-B0AB-C13C7BB1FF74}">
      <dgm:prSet/>
      <dgm: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131021E-23D9-405B-8301-9D6B04B71768}" type="sibTrans" cxnId="{A957EE91-4406-4E64-B0AB-C13C7BB1FF74}">
      <dgm:prSet/>
      <dgm:spPr/>
      <dgm:t>
        <a:bodyPr/>
        <a:lstStyle/>
        <a:p>
          <a:endParaRPr lang="en-GB"/>
        </a:p>
      </dgm:t>
    </dgm:pt>
    <dgm:pt modelId="{0913810C-3105-4F9C-A2D9-9968C877302D}">
      <dgm:prSet phldrT="[Text]"/>
      <dgm: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Levels of service (objectives. Availability and Categories)</a:t>
          </a:r>
        </a:p>
      </dgm:t>
    </dgm:pt>
    <dgm:pt modelId="{34743576-2B6D-4143-92FA-1F34F6E72DC0}" type="parTrans" cxnId="{BBC09119-EAEA-4CD2-9F14-D40AA2B93728}">
      <dgm:prSet/>
      <dgm: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1AF0893-FCE1-4ACA-951F-E87786748A0E}" type="sibTrans" cxnId="{BBC09119-EAEA-4CD2-9F14-D40AA2B93728}">
      <dgm:prSet/>
      <dgm:spPr/>
      <dgm:t>
        <a:bodyPr/>
        <a:lstStyle/>
        <a:p>
          <a:endParaRPr lang="en-GB"/>
        </a:p>
      </dgm:t>
    </dgm:pt>
    <dgm:pt modelId="{617BF229-1707-47B7-80D6-698FE87CAD75}">
      <dgm:prSet phldrT="[Text]" custT="1"/>
      <dgm: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Terminology, symbology and portrayal</a:t>
          </a:r>
        </a:p>
      </dgm:t>
    </dgm:pt>
    <dgm:pt modelId="{D7227042-31B3-42DB-B007-230F22E382DC}" type="parTrans" cxnId="{56AE5E36-BC8E-4871-B227-A131DF296750}">
      <dgm:prSet/>
      <dgm: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E682925-296B-4EC2-B639-F1C66F971E63}" type="sibTrans" cxnId="{56AE5E36-BC8E-4871-B227-A131DF296750}">
      <dgm:prSet/>
      <dgm:spPr/>
      <dgm:t>
        <a:bodyPr/>
        <a:lstStyle/>
        <a:p>
          <a:endParaRPr lang="en-GB"/>
        </a:p>
      </dgm:t>
    </dgm:pt>
    <dgm:pt modelId="{4E84CEB9-3253-4B95-BE01-A2C9D051339C}">
      <dgm:prSet/>
      <dgm: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Virtual marking</a:t>
          </a:r>
        </a:p>
      </dgm:t>
    </dgm:pt>
    <dgm:pt modelId="{3E84364F-89F8-49A6-8813-1C8F48ABEB13}" type="parTrans" cxnId="{15255980-03E9-4617-94E0-B6F9DD331976}">
      <dgm:prSet/>
      <dgm: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56128EE-5E02-4BB4-8B51-486110D96ED1}" type="sibTrans" cxnId="{15255980-03E9-4617-94E0-B6F9DD331976}">
      <dgm:prSet/>
      <dgm:spPr/>
      <dgm:t>
        <a:bodyPr/>
        <a:lstStyle/>
        <a:p>
          <a:endParaRPr lang="en-GB"/>
        </a:p>
      </dgm:t>
    </dgm:pt>
    <dgm:pt modelId="{4855E4ED-37CF-46B4-8BEE-5C9161C102E8}">
      <dgm:prSet phldrT="[Text]"/>
      <dgm: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Range and performance</a:t>
          </a:r>
        </a:p>
        <a:p>
          <a:pPr algn="ctr">
            <a:buNone/>
          </a:pPr>
          <a:r>
            <a:rPr lang="en-GB">
              <a:solidFill>
                <a:sysClr val="windowText" lastClr="000000"/>
              </a:solidFill>
              <a:latin typeface="Calibri"/>
              <a:ea typeface="+mn-ea"/>
              <a:cs typeface="+mn-cs"/>
            </a:rPr>
            <a:t>(visual and audible)</a:t>
          </a:r>
          <a:endParaRPr lang="en-GB" strike="noStrike">
            <a:solidFill>
              <a:sysClr val="windowText" lastClr="000000"/>
            </a:solidFill>
            <a:latin typeface="Calibri"/>
            <a:ea typeface="+mn-ea"/>
            <a:cs typeface="+mn-cs"/>
          </a:endParaRPr>
        </a:p>
      </dgm:t>
    </dgm:pt>
    <dgm:pt modelId="{9B582099-76DA-411A-A92F-FBFFCEBE616D}" type="parTrans" cxnId="{790C689E-F6BE-4F11-958E-432AF0E78F93}">
      <dgm:prSet/>
      <dgm: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481869F-A276-4DBD-B5FB-80995BE80222}" type="sibTrans" cxnId="{790C689E-F6BE-4F11-958E-432AF0E78F93}">
      <dgm:prSet/>
      <dgm:spPr/>
      <dgm:t>
        <a:bodyPr/>
        <a:lstStyle/>
        <a:p>
          <a:endParaRPr lang="en-GB"/>
        </a:p>
      </dgm:t>
    </dgm:pt>
    <dgm:pt modelId="{956C0751-587A-4A7C-A2F6-F8794715AEBA}">
      <dgm:prSet phldrT="[Text]"/>
      <dgm: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Design, Implementation &amp; Maintenance</a:t>
          </a:r>
          <a:endParaRPr lang="en-GB" strike="noStrike">
            <a:solidFill>
              <a:sysClr val="windowText" lastClr="000000"/>
            </a:solidFill>
            <a:latin typeface="Calibri"/>
            <a:ea typeface="+mn-ea"/>
            <a:cs typeface="+mn-cs"/>
          </a:endParaRPr>
        </a:p>
      </dgm:t>
    </dgm:pt>
    <dgm:pt modelId="{05E2D707-3832-4375-918B-FBAEB9F73AC0}" type="parTrans" cxnId="{785369F1-D3D6-44EC-A47A-1550B3436EBF}">
      <dgm:prSet/>
      <dgm: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1B12A3B-37AB-448F-B669-53B332180382}" type="sibTrans" cxnId="{785369F1-D3D6-44EC-A47A-1550B3436EBF}">
      <dgm:prSet/>
      <dgm:spPr/>
      <dgm:t>
        <a:bodyPr/>
        <a:lstStyle/>
        <a:p>
          <a:endParaRPr lang="en-GB"/>
        </a:p>
      </dgm:t>
    </dgm:pt>
    <dgm:pt modelId="{3E657111-14E5-4B93-8C5B-3D7B1425B532}">
      <dgm:prSet phldrT="[Text]"/>
      <dgm: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Power systems</a:t>
          </a:r>
          <a:endParaRPr lang="en-GB" strike="noStrike">
            <a:solidFill>
              <a:sysClr val="windowText" lastClr="000000"/>
            </a:solidFill>
            <a:latin typeface="Calibri"/>
            <a:ea typeface="+mn-ea"/>
            <a:cs typeface="+mn-cs"/>
          </a:endParaRPr>
        </a:p>
      </dgm:t>
    </dgm:pt>
    <dgm:pt modelId="{2F92589D-022D-4133-8D68-953B4729180C}" type="parTrans" cxnId="{A2F30D96-F0BE-4C75-B24B-4B3E28A55893}">
      <dgm:prSet/>
      <dgm: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0DD1B684-5DD7-4044-A1A9-1C7B5C1C0041}" type="sibTrans" cxnId="{A2F30D96-F0BE-4C75-B24B-4B3E28A55893}">
      <dgm:prSet/>
      <dgm:spPr/>
      <dgm:t>
        <a:bodyPr/>
        <a:lstStyle/>
        <a:p>
          <a:endParaRPr lang="en-GB"/>
        </a:p>
      </dgm:t>
    </dgm:pt>
    <dgm:pt modelId="{D9D4366D-BF88-4274-9CEF-8FDF99256F44}">
      <dgm:prSet phldrT="[Text]"/>
      <dgm: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Floating AtoN</a:t>
          </a:r>
        </a:p>
        <a:p>
          <a:pPr algn="ctr">
            <a:buNone/>
          </a:pPr>
          <a:r>
            <a:rPr lang="en-GB">
              <a:solidFill>
                <a:sysClr val="windowText" lastClr="000000"/>
              </a:solidFill>
              <a:latin typeface="Calibri"/>
              <a:ea typeface="+mn-ea"/>
              <a:cs typeface="+mn-cs"/>
            </a:rPr>
            <a:t>(buoys, moorings, stability...)</a:t>
          </a:r>
          <a:endParaRPr lang="en-GB" strike="noStrike">
            <a:solidFill>
              <a:sysClr val="windowText" lastClr="000000"/>
            </a:solidFill>
            <a:latin typeface="Calibri"/>
            <a:ea typeface="+mn-ea"/>
            <a:cs typeface="+mn-cs"/>
          </a:endParaRPr>
        </a:p>
      </dgm:t>
    </dgm:pt>
    <dgm:pt modelId="{23A20D8C-E4EB-4883-A0F8-D3A75282E8CD}" type="parTrans" cxnId="{E9F86783-FEA1-4BAF-9F85-2791418D1AB1}">
      <dgm:prSet/>
      <dgm: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B75FA812-C1C9-4CCD-AED0-020CB77B5F72}" type="sibTrans" cxnId="{E9F86783-FEA1-4BAF-9F85-2791418D1AB1}">
      <dgm:prSet/>
      <dgm:spPr/>
      <dgm:t>
        <a:bodyPr/>
        <a:lstStyle/>
        <a:p>
          <a:endParaRPr lang="en-GB"/>
        </a:p>
      </dgm:t>
    </dgm:pt>
    <dgm:pt modelId="{E5EE3FD2-0B0F-4EC4-8114-582CAD46F5F5}">
      <dgm:prSet phldrT="[Text]"/>
      <dgm: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Environment, Sustainability &amp; Legacy</a:t>
          </a:r>
          <a:endParaRPr lang="en-GB" strike="noStrike">
            <a:solidFill>
              <a:sysClr val="windowText" lastClr="000000"/>
            </a:solidFill>
            <a:latin typeface="Calibri"/>
            <a:ea typeface="+mn-ea"/>
            <a:cs typeface="+mn-cs"/>
          </a:endParaRPr>
        </a:p>
      </dgm:t>
    </dgm:pt>
    <dgm:pt modelId="{D75D9543-C4CF-4267-9D7C-19B05CA95CA1}" type="parTrans" cxnId="{29FD005D-1903-463A-8A38-88FD7CB21A09}">
      <dgm:prSet/>
      <dgm: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76B9CEE-920B-4F8A-B74B-EC0022653C86}" type="sibTrans" cxnId="{29FD005D-1903-463A-8A38-88FD7CB21A09}">
      <dgm:prSet/>
      <dgm:spPr/>
      <dgm:t>
        <a:bodyPr/>
        <a:lstStyle/>
        <a:p>
          <a:endParaRPr lang="en-GB"/>
        </a:p>
      </dgm:t>
    </dgm:pt>
    <dgm:pt modelId="{93D504EE-198B-4CF1-9351-FDA95C3A209C}">
      <dgm:prSet phldrT="[Text]" custT="1"/>
      <dgm: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Terrestrial radio positioning and timing (including eLoran, eChayka, R-mode)</a:t>
          </a:r>
        </a:p>
      </dgm:t>
    </dgm:pt>
    <dgm:pt modelId="{F5653D7A-636C-4A4F-A58A-90841163C62E}" type="parTrans" cxnId="{269CBDD2-283D-4E27-8133-DBCC2BB7BC80}">
      <dgm:prSet/>
      <dgm: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A4B0587-6CFB-4261-BAC3-91F593472BB3}" type="sibTrans" cxnId="{269CBDD2-283D-4E27-8133-DBCC2BB7BC80}">
      <dgm:prSet/>
      <dgm:spPr/>
      <dgm:t>
        <a:bodyPr/>
        <a:lstStyle/>
        <a:p>
          <a:endParaRPr lang="en-GB"/>
        </a:p>
      </dgm:t>
    </dgm:pt>
    <dgm:pt modelId="{9B3B524C-C4DF-44C6-AE07-2A43A7DE42EA}">
      <dgm:prSet phldrT="[Text]" custT="1"/>
      <dgm: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Augmentation services </a:t>
          </a:r>
          <a:r>
            <a:rPr lang="en-GB" sz="900">
              <a:solidFill>
                <a:sysClr val="windowText" lastClr="000000">
                  <a:hueOff val="0"/>
                  <a:satOff val="0"/>
                  <a:lumOff val="0"/>
                  <a:alphaOff val="0"/>
                </a:sysClr>
              </a:solidFill>
              <a:latin typeface="Calibri"/>
              <a:ea typeface="+mn-ea"/>
              <a:cs typeface="+mn-cs"/>
            </a:rPr>
            <a:t>including SBAS &amp; GBAS</a:t>
          </a:r>
          <a:endParaRPr lang="en-GB" sz="900" strike="noStrike">
            <a:solidFill>
              <a:sysClr val="windowText" lastClr="000000"/>
            </a:solidFill>
            <a:latin typeface="Calibri"/>
            <a:ea typeface="+mn-ea"/>
            <a:cs typeface="+mn-cs"/>
          </a:endParaRPr>
        </a:p>
      </dgm:t>
    </dgm:pt>
    <dgm:pt modelId="{543A37A8-628E-4C0E-8A49-FA43AFBCD0C9}" type="parTrans" cxnId="{EF521016-E20F-4DFF-9FFD-0BEE605E78E6}">
      <dgm:prSet/>
      <dgm: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786C7EC-5F38-4CD7-AF3A-502C1E28A497}" type="sibTrans" cxnId="{EF521016-E20F-4DFF-9FFD-0BEE605E78E6}">
      <dgm:prSet/>
      <dgm:spPr/>
      <dgm:t>
        <a:bodyPr/>
        <a:lstStyle/>
        <a:p>
          <a:endParaRPr lang="en-GB"/>
        </a:p>
      </dgm:t>
    </dgm:pt>
    <dgm:pt modelId="{C2B8B657-2810-4DD8-A649-605A51C40E30}">
      <dgm:prSet phldrT="[Text]" custT="1"/>
      <dgm: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RACON &amp; Radar positioning</a:t>
          </a:r>
        </a:p>
      </dgm:t>
    </dgm:pt>
    <dgm:pt modelId="{90F4F180-A140-4158-8E0A-9A36F09BBD6A}" type="parTrans" cxnId="{E1CFBB6A-61CB-4821-9217-21501FDB4EB5}">
      <dgm:prSet/>
      <dgm: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9B87126-787F-4A52-8E5B-416A173FADCE}" type="sibTrans" cxnId="{E1CFBB6A-61CB-4821-9217-21501FDB4EB5}">
      <dgm:prSet/>
      <dgm:spPr/>
      <dgm:t>
        <a:bodyPr/>
        <a:lstStyle/>
        <a:p>
          <a:endParaRPr lang="en-GB"/>
        </a:p>
      </dgm:t>
    </dgm:pt>
    <dgm:pt modelId="{A5302737-400C-42B8-8721-992E05243D7E}">
      <dgm:prSet phldrT="[Text]"/>
      <dgm: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operations</a:t>
          </a:r>
        </a:p>
      </dgm:t>
    </dgm:pt>
    <dgm:pt modelId="{FBB3817C-D3EB-4756-8898-0E5C410B0741}" type="parTrans" cxnId="{944CEFA6-FEF4-4459-816D-86393F6FC485}">
      <dgm:prSet/>
      <dgm: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35316C5-50EB-4D69-82D2-E01428F854B1}" type="sibTrans" cxnId="{944CEFA6-FEF4-4459-816D-86393F6FC485}">
      <dgm:prSet/>
      <dgm:spPr/>
      <dgm:t>
        <a:bodyPr/>
        <a:lstStyle/>
        <a:p>
          <a:endParaRPr lang="en-GB"/>
        </a:p>
      </dgm:t>
    </dgm:pt>
    <dgm:pt modelId="{9FDE4F66-4E49-49B1-8A60-5167A4C1073C}">
      <dgm:prSet phldrT="[Text]"/>
      <dgm: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data and information management</a:t>
          </a:r>
        </a:p>
      </dgm:t>
    </dgm:pt>
    <dgm:pt modelId="{91FCF18E-F0ED-44C6-93EE-3B779B825F6D}" type="parTrans" cxnId="{BC8C3A4D-750E-4C03-B2A4-3ADFAC80CAC3}">
      <dgm:prSet/>
      <dgm: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5A7E901B-2CB6-432E-9E8F-FC6F39DC33D1}" type="sibTrans" cxnId="{BC8C3A4D-750E-4C03-B2A4-3ADFAC80CAC3}">
      <dgm:prSet/>
      <dgm:spPr/>
      <dgm:t>
        <a:bodyPr/>
        <a:lstStyle/>
        <a:p>
          <a:endParaRPr lang="en-GB"/>
        </a:p>
      </dgm:t>
    </dgm:pt>
    <dgm:pt modelId="{11FF6A32-426E-431A-A1F4-B4FBA493FDC5}">
      <dgm:prSet phldrT="[Text]"/>
      <dgm: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communications</a:t>
          </a:r>
        </a:p>
      </dgm:t>
    </dgm:pt>
    <dgm:pt modelId="{1EF7FD67-6F6B-46B8-A2A1-51FCD2B7B9BC}" type="parTrans" cxnId="{F71CBA21-A263-4852-B047-F67C171ADB3A}">
      <dgm:prSet/>
      <dgm: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774E29C-70A2-412F-9E91-33AB0BA537DC}" type="sibTrans" cxnId="{F71CBA21-A263-4852-B047-F67C171ADB3A}">
      <dgm:prSet/>
      <dgm:spPr/>
      <dgm:t>
        <a:bodyPr/>
        <a:lstStyle/>
        <a:p>
          <a:endParaRPr lang="en-GB"/>
        </a:p>
      </dgm:t>
    </dgm:pt>
    <dgm:pt modelId="{C7C0BF04-626D-41B8-8B65-AB78FE83E972}">
      <dgm:prSet phldrT="[Text]"/>
      <dgm: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en-GB">
            <a:solidFill>
              <a:sysClr val="windowText" lastClr="000000"/>
            </a:solidFill>
            <a:latin typeface="Calibri"/>
            <a:ea typeface="+mn-ea"/>
            <a:cs typeface="+mn-cs"/>
          </a:endParaRPr>
        </a:p>
      </dgm:t>
    </dgm:pt>
    <dgm:pt modelId="{F578F566-75F0-49A9-A540-BA00D36DB1F8}" type="parTrans" cxnId="{28E0F00C-997A-419A-89A7-A4980EC3AA23}">
      <dgm:prSet/>
      <dgm: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630AD94-D396-4245-9536-BDEB11ADEA1C}" type="sibTrans" cxnId="{28E0F00C-997A-419A-89A7-A4980EC3AA23}">
      <dgm:prSet/>
      <dgm:spPr/>
      <dgm:t>
        <a:bodyPr/>
        <a:lstStyle/>
        <a:p>
          <a:endParaRPr lang="en-GB"/>
        </a:p>
      </dgm:t>
    </dgm:pt>
    <dgm:pt modelId="{BD533B4B-5125-4BAF-88B8-7905469D573A}">
      <dgm:prSet phldrT="[Text]"/>
      <dgm: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Auditing  and assessing</a:t>
          </a:r>
        </a:p>
      </dgm:t>
    </dgm:pt>
    <dgm:pt modelId="{BA2920D9-8B83-409A-AFFF-A5DC0EA07C1A}" type="parTrans" cxnId="{98C7E834-93AF-4F68-BFCF-A8918F5F02A7}">
      <dgm:prSet/>
      <dgm: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D47F681-C3C6-4DCF-8AFE-0B60052E876D}" type="sibTrans" cxnId="{98C7E834-93AF-4F68-BFCF-A8918F5F02A7}">
      <dgm:prSet/>
      <dgm:spPr/>
      <dgm:t>
        <a:bodyPr/>
        <a:lstStyle/>
        <a:p>
          <a:endParaRPr lang="en-GB"/>
        </a:p>
      </dgm:t>
    </dgm:pt>
    <dgm:pt modelId="{8959AB4F-BC74-4572-940B-361BCFA17DAA}">
      <dgm:prSet phldrT="[Text]"/>
      <dgm: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VTS additional services</a:t>
          </a:r>
          <a:endParaRPr lang="en-GB">
            <a:solidFill>
              <a:sysClr val="windowText" lastClr="000000"/>
            </a:solidFill>
            <a:latin typeface="Calibri"/>
            <a:ea typeface="+mn-ea"/>
            <a:cs typeface="+mn-cs"/>
          </a:endParaRPr>
        </a:p>
      </dgm:t>
    </dgm:pt>
    <dgm:pt modelId="{82996DFE-BEBC-4BFA-81D0-3C06C21E9817}" type="parTrans" cxnId="{695A2628-4046-4C60-89F1-EA4882010232}">
      <dgm:prSet/>
      <dgm: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513E60F-3AF7-48A1-8D3D-49B06CE6300D}" type="sibTrans" cxnId="{695A2628-4046-4C60-89F1-EA4882010232}">
      <dgm:prSet/>
      <dgm:spPr/>
      <dgm:t>
        <a:bodyPr/>
        <a:lstStyle/>
        <a:p>
          <a:endParaRPr lang="en-GB"/>
        </a:p>
      </dgm:t>
    </dgm:pt>
    <dgm:pt modelId="{C35DE6E8-D19D-4C25-BD14-9F83F6491DA8}">
      <dgm:prSet phldrT="[Text]"/>
      <dgm: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Competency certification and revalidation</a:t>
          </a:r>
          <a:endParaRPr lang="en-GB">
            <a:solidFill>
              <a:sysClr val="windowText" lastClr="000000"/>
            </a:solidFill>
            <a:latin typeface="Calibri"/>
            <a:ea typeface="+mn-ea"/>
            <a:cs typeface="+mn-cs"/>
          </a:endParaRPr>
        </a:p>
      </dgm:t>
    </dgm:pt>
    <dgm:pt modelId="{DC4160BF-2ACA-4317-AF50-308F2EAB7323}" type="parTrans" cxnId="{45922CAF-D95F-4BC1-93D0-13B692085DEB}">
      <dgm:prSet/>
      <dgm: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21C26596-5080-49B8-9FA1-C299CA5EAE31}" type="sibTrans" cxnId="{45922CAF-D95F-4BC1-93D0-13B692085DEB}">
      <dgm:prSet/>
      <dgm:spPr/>
      <dgm:t>
        <a:bodyPr/>
        <a:lstStyle/>
        <a:p>
          <a:endParaRPr lang="en-GB"/>
        </a:p>
      </dgm:t>
    </dgm:pt>
    <dgm:pt modelId="{49BD9D9A-0D54-49DD-A9C7-4CBAB855B8F5}">
      <dgm:prSet phldrT="[Text]"/>
      <dgm: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Capacity building</a:t>
          </a:r>
          <a:endParaRPr lang="en-GB">
            <a:solidFill>
              <a:sysClr val="windowText" lastClr="000000"/>
            </a:solidFill>
            <a:latin typeface="Calibri"/>
            <a:ea typeface="+mn-ea"/>
            <a:cs typeface="+mn-cs"/>
          </a:endParaRPr>
        </a:p>
      </dgm:t>
    </dgm:pt>
    <dgm:pt modelId="{46A675AF-5C94-41CB-8547-E7C14538583F}" type="parTrans" cxnId="{470AE8C3-608D-477F-8D46-560FD8F6DC67}">
      <dgm:prSet/>
      <dgm: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3D44E76-988E-4BC4-9067-3ED60097DA62}" type="sibTrans" cxnId="{470AE8C3-608D-477F-8D46-560FD8F6DC67}">
      <dgm:prSet/>
      <dgm:spPr/>
      <dgm:t>
        <a:bodyPr/>
        <a:lstStyle/>
        <a:p>
          <a:endParaRPr lang="en-GB"/>
        </a:p>
      </dgm:t>
    </dgm:pt>
    <dgm:pt modelId="{699BF81F-9952-4170-BCF6-726EF44BE3A1}">
      <dgm:prSet phldrT="[Text]" custT="1"/>
      <dgm: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Narrow bandwidth systems</a:t>
          </a:r>
        </a:p>
        <a:p>
          <a:pPr algn="ctr">
            <a:lnSpc>
              <a:spcPct val="60000"/>
            </a:lnSpc>
            <a:buNone/>
          </a:pPr>
          <a:r>
            <a:rPr lang="en-GB" sz="900" strike="noStrike">
              <a:solidFill>
                <a:sysClr val="windowText" lastClr="000000"/>
              </a:solidFill>
              <a:latin typeface="Calibri"/>
              <a:ea typeface="+mn-ea"/>
              <a:cs typeface="+mn-cs"/>
            </a:rPr>
            <a:t>(NAVDAT, MF beacons)</a:t>
          </a:r>
        </a:p>
      </dgm:t>
    </dgm:pt>
    <dgm:pt modelId="{D641A4FC-7E99-4428-A7BA-7630F1F19133}" type="parTrans" cxnId="{2B06B66A-BC1D-46D9-9030-C108DFDE2875}">
      <dgm:prSet/>
      <dgm: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C34B0F5-5876-4390-9062-3C9C5A714CE5}" type="sibTrans" cxnId="{2B06B66A-BC1D-46D9-9030-C108DFDE2875}">
      <dgm:prSet/>
      <dgm:spPr/>
      <dgm:t>
        <a:bodyPr/>
        <a:lstStyle/>
        <a:p>
          <a:endParaRPr lang="en-GB"/>
        </a:p>
      </dgm:t>
    </dgm:pt>
    <dgm:pt modelId="{6718BBE5-503A-413C-93FA-1B99729D34B5}">
      <dgm:prSet phldrT="[Text]" custT="1"/>
      <dgm: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Harmonised maritime connectivity</a:t>
          </a:r>
        </a:p>
        <a:p>
          <a:pPr algn="ctr">
            <a:lnSpc>
              <a:spcPct val="70000"/>
            </a:lnSpc>
            <a:buNone/>
          </a:pPr>
          <a:r>
            <a:rPr lang="en-GB" sz="900" strike="noStrike">
              <a:solidFill>
                <a:sysClr val="windowText" lastClr="000000"/>
              </a:solidFill>
              <a:latin typeface="Calibri"/>
              <a:ea typeface="+mn-ea"/>
              <a:cs typeface="+mn-cs"/>
            </a:rPr>
            <a:t>(Maritime Internet of Things (Intelligent sensors, AtoN monitoring))</a:t>
          </a:r>
        </a:p>
      </dgm:t>
    </dgm:pt>
    <dgm:pt modelId="{07405178-E9E7-4BCB-8EE9-744AAA0A31E8}" type="parTrans" cxnId="{12706E27-5884-4A60-A074-E11C936026A2}">
      <dgm:prSet/>
      <dgm: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A8540F6-CA9B-4E51-AFE9-2E88BBB4FAF8}" type="sibTrans" cxnId="{12706E27-5884-4A60-A074-E11C936026A2}">
      <dgm:prSet/>
      <dgm:spPr/>
      <dgm:t>
        <a:bodyPr/>
        <a:lstStyle/>
        <a:p>
          <a:endParaRPr lang="en-GB"/>
        </a:p>
      </dgm:t>
    </dgm:pt>
    <dgm:pt modelId="{4E350597-2707-49F8-8C5D-1B41F177222F}">
      <dgm:prSet phldrT="[Text]"/>
      <dgm: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Simulation in training</a:t>
          </a:r>
          <a:endParaRPr lang="en-GB">
            <a:solidFill>
              <a:sysClr val="windowText" lastClr="000000"/>
            </a:solidFill>
            <a:latin typeface="Calibri"/>
            <a:ea typeface="+mn-ea"/>
            <a:cs typeface="+mn-cs"/>
          </a:endParaRPr>
        </a:p>
      </dgm:t>
    </dgm:pt>
    <dgm:pt modelId="{9EE2E936-3074-44B4-BD89-278C24683ADB}" type="parTrans" cxnId="{F8322FD8-0BEF-40FF-9D66-1F5F1DCD272D}">
      <dgm:prSet/>
      <dgm: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E6C3DF3-8265-47E2-AB6D-B67716119619}" type="sibTrans" cxnId="{F8322FD8-0BEF-40FF-9D66-1F5F1DCD272D}">
      <dgm:prSet/>
      <dgm:spPr/>
      <dgm:t>
        <a:bodyPr/>
        <a:lstStyle/>
        <a:p>
          <a:endParaRPr lang="en-GB"/>
        </a:p>
      </dgm:t>
    </dgm:pt>
    <dgm:pt modelId="{C4BB266A-2267-4CD2-B700-3A5A7D14ACCD}">
      <dgm:prSet phldrT="[Text]"/>
      <dgm: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Human factors and ergonomics</a:t>
          </a:r>
          <a:endParaRPr lang="en-GB">
            <a:solidFill>
              <a:sysClr val="windowText" lastClr="000000"/>
            </a:solidFill>
            <a:latin typeface="Calibri"/>
            <a:ea typeface="+mn-ea"/>
            <a:cs typeface="+mn-cs"/>
          </a:endParaRPr>
        </a:p>
      </dgm:t>
    </dgm:pt>
    <dgm:pt modelId="{4DD31394-9559-496B-92E5-F924F09731C3}" type="parTrans" cxnId="{BF0B96DF-CF2B-4BF0-A6A7-F135F166C4D5}">
      <dgm:prSet/>
      <dgm: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4B8D9E90-174F-45C2-88DD-BB3F7721270F}" type="sibTrans" cxnId="{BF0B96DF-CF2B-4BF0-A6A7-F135F166C4D5}">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pt>
    <dgm:pt modelId="{5F178DCE-E602-4E03-9851-415B58ACC906}" type="pres">
      <dgm:prSet presAssocID="{B913DEBE-AFCD-45AA-9F67-EC1D11D5A3F8}" presName="root" presStyleCnt="0"/>
      <dgm:spPr/>
    </dgm:pt>
    <dgm:pt modelId="{B1DFC565-C20B-4E76-B797-AEB803564ECC}" type="pres">
      <dgm:prSet presAssocID="{B913DEBE-AFCD-45AA-9F67-EC1D11D5A3F8}" presName="rootComposite" presStyleCnt="0"/>
      <dgm:spPr/>
    </dgm:pt>
    <dgm:pt modelId="{E9AF4E8C-AFC3-4F8F-AFA6-DB428442B602}" type="pres">
      <dgm:prSet presAssocID="{B913DEBE-AFCD-45AA-9F67-EC1D11D5A3F8}" presName="rootText" presStyleLbl="node1" presStyleIdx="0" presStyleCnt="7"/>
      <dgm:spPr>
        <a:prstGeom prst="roundRect">
          <a:avLst>
            <a:gd name="adj" fmla="val 10000"/>
          </a:avLst>
        </a:prstGeom>
      </dgm:spPr>
    </dgm:pt>
    <dgm:pt modelId="{2DA29644-27DE-4224-A16E-52D4BF94C365}" type="pres">
      <dgm:prSet presAssocID="{B913DEBE-AFCD-45AA-9F67-EC1D11D5A3F8}" presName="rootConnector" presStyleLbl="node1" presStyleIdx="0" presStyleCnt="7"/>
      <dgm:spPr/>
    </dgm:pt>
    <dgm:pt modelId="{1ACA5F73-A608-4690-B2A1-C87C8264B11D}" type="pres">
      <dgm:prSet presAssocID="{B913DEBE-AFCD-45AA-9F67-EC1D11D5A3F8}" presName="childShape" presStyleCnt="0"/>
      <dgm:spPr/>
    </dgm:pt>
    <dgm:pt modelId="{6D46FC80-FE5B-4B8A-AC36-38D7E3FC02FB}" type="pres">
      <dgm:prSet presAssocID="{4D74410B-1C1D-4843-B689-1553AB1F3B7D}" presName="Name13" presStyleLbl="parChTrans1D2" presStyleIdx="0" presStyleCnt="34"/>
      <dgm:spPr>
        <a:custGeom>
          <a:avLst/>
          <a:gdLst/>
          <a:ahLst/>
          <a:cxnLst/>
          <a:rect l="0" t="0" r="0" b="0"/>
          <a:pathLst>
            <a:path>
              <a:moveTo>
                <a:pt x="0" y="0"/>
              </a:moveTo>
              <a:lnTo>
                <a:pt x="0" y="549912"/>
              </a:lnTo>
              <a:lnTo>
                <a:pt x="146643" y="549912"/>
              </a:lnTo>
            </a:path>
          </a:pathLst>
        </a:custGeom>
      </dgm:spPr>
    </dgm:pt>
    <dgm:pt modelId="{F30F29AE-79BB-4621-9D81-441CEA0220C0}" type="pres">
      <dgm:prSet presAssocID="{EA5F7177-2E37-43B1-A396-50C0F3F17B6D}" presName="childText" presStyleLbl="bgAcc1" presStyleIdx="0" presStyleCnt="34">
        <dgm:presLayoutVars>
          <dgm:bulletEnabled val="1"/>
        </dgm:presLayoutVars>
      </dgm:prSet>
      <dgm:spPr>
        <a:prstGeom prst="roundRect">
          <a:avLst>
            <a:gd name="adj" fmla="val 10000"/>
          </a:avLst>
        </a:prstGeom>
      </dgm:spPr>
    </dgm:pt>
    <dgm:pt modelId="{36A891F3-2B29-4F4C-8D8C-753DCD476D1E}" type="pres">
      <dgm:prSet presAssocID="{0CCDE4EB-D3A0-4AB5-8C16-EFF4375F31F9}" presName="Name13" presStyleLbl="parChTrans1D2" presStyleIdx="1" presStyleCnt="34"/>
      <dgm:spPr>
        <a:custGeom>
          <a:avLst/>
          <a:gdLst/>
          <a:ahLst/>
          <a:cxnLst/>
          <a:rect l="0" t="0" r="0" b="0"/>
          <a:pathLst>
            <a:path>
              <a:moveTo>
                <a:pt x="0" y="0"/>
              </a:moveTo>
              <a:lnTo>
                <a:pt x="0" y="1466432"/>
              </a:lnTo>
              <a:lnTo>
                <a:pt x="146643" y="1466432"/>
              </a:lnTo>
            </a:path>
          </a:pathLst>
        </a:custGeom>
      </dgm:spPr>
    </dgm:pt>
    <dgm:pt modelId="{E5F2FEC1-78D0-4E66-A2CA-7FC65BCE22D7}" type="pres">
      <dgm:prSet presAssocID="{820D5FC0-5C39-44DE-9BEA-D9BBCEA3FC2F}" presName="childText" presStyleLbl="bgAcc1" presStyleIdx="1" presStyleCnt="34">
        <dgm:presLayoutVars>
          <dgm:bulletEnabled val="1"/>
        </dgm:presLayoutVars>
      </dgm:prSet>
      <dgm:spPr>
        <a:prstGeom prst="roundRect">
          <a:avLst>
            <a:gd name="adj" fmla="val 10000"/>
          </a:avLst>
        </a:prstGeom>
      </dgm:spPr>
    </dgm:pt>
    <dgm:pt modelId="{371F4B90-C9FE-498D-9925-DDE3E8ADD911}" type="pres">
      <dgm:prSet presAssocID="{3E84364F-89F8-49A6-8813-1C8F48ABEB13}" presName="Name13" presStyleLbl="parChTrans1D2" presStyleIdx="2" presStyleCnt="34"/>
      <dgm:spPr/>
    </dgm:pt>
    <dgm:pt modelId="{2154AC7A-EB23-49A6-A126-CB94E41BBB93}" type="pres">
      <dgm:prSet presAssocID="{4E84CEB9-3253-4B95-BE01-A2C9D051339C}" presName="childText" presStyleLbl="bgAcc1" presStyleIdx="2" presStyleCnt="34">
        <dgm:presLayoutVars>
          <dgm:bulletEnabled val="1"/>
        </dgm:presLayoutVars>
      </dgm:prSet>
      <dgm:spPr/>
    </dgm:pt>
    <dgm:pt modelId="{8AC9D5B3-57A8-4286-8287-7215C155F8CE}" type="pres">
      <dgm:prSet presAssocID="{34743576-2B6D-4143-92FA-1F34F6E72DC0}" presName="Name13" presStyleLbl="parChTrans1D2" presStyleIdx="3" presStyleCnt="34"/>
      <dgm:spPr/>
    </dgm:pt>
    <dgm:pt modelId="{E6DAA865-1043-4BE0-8EAE-C9FADAD71BD9}" type="pres">
      <dgm:prSet presAssocID="{0913810C-3105-4F9C-A2D9-9968C877302D}" presName="childText" presStyleLbl="bgAcc1" presStyleIdx="3" presStyleCnt="34">
        <dgm:presLayoutVars>
          <dgm:bulletEnabled val="1"/>
        </dgm:presLayoutVars>
      </dgm:prSet>
      <dgm:spPr/>
    </dgm:pt>
    <dgm:pt modelId="{26437B79-884B-423A-A867-2AA5D255E571}" type="pres">
      <dgm:prSet presAssocID="{B0FC2696-CB6B-4489-BD97-D2F2C2AA9CA1}" presName="Name13" presStyleLbl="parChTrans1D2" presStyleIdx="4" presStyleCnt="34"/>
      <dgm:spPr/>
    </dgm:pt>
    <dgm:pt modelId="{AE745600-A2A4-46D9-BB81-AD7918329569}" type="pres">
      <dgm:prSet presAssocID="{BD5064B1-7D5A-4590-9BB7-40D33EDD5F11}" presName="childText" presStyleLbl="bgAcc1" presStyleIdx="4" presStyleCnt="34">
        <dgm:presLayoutVars>
          <dgm:bulletEnabled val="1"/>
        </dgm:presLayoutVars>
      </dgm:prSet>
      <dgm:spPr/>
    </dgm:pt>
    <dgm:pt modelId="{2947A813-BFCB-43F4-AF6A-E86F07A5FE44}" type="pres">
      <dgm:prSet presAssocID="{EF8ADAED-3000-45EF-BCB6-42B2F2C35C3A}" presName="Name13" presStyleLbl="parChTrans1D2" presStyleIdx="5" presStyleCnt="34"/>
      <dgm:spPr/>
    </dgm:pt>
    <dgm:pt modelId="{B3A95C0C-4CB4-45A7-B34E-6C64651314E6}" type="pres">
      <dgm:prSet presAssocID="{36A304B2-B53E-4AC4-ADDA-8A4015F81CBD}" presName="childText" presStyleLbl="bgAcc1" presStyleIdx="5" presStyleCnt="34">
        <dgm:presLayoutVars>
          <dgm:bulletEnabled val="1"/>
        </dgm:presLayoutVars>
      </dgm:prSet>
      <dgm:spPr/>
    </dgm:pt>
    <dgm:pt modelId="{2A64CF9C-2A8F-4D75-B4F3-477C79144438}" type="pres">
      <dgm:prSet presAssocID="{CF0E3197-0C12-4610-9039-E317BC77075A}" presName="root" presStyleCnt="0"/>
      <dgm:spPr/>
    </dgm:pt>
    <dgm:pt modelId="{AE6BE6A3-F5A7-4C73-AA55-F795DBB027F7}" type="pres">
      <dgm:prSet presAssocID="{CF0E3197-0C12-4610-9039-E317BC77075A}" presName="rootComposite" presStyleCnt="0"/>
      <dgm:spPr/>
    </dgm:pt>
    <dgm:pt modelId="{1AA88E3C-1F63-4AE9-909C-8086C0803480}" type="pres">
      <dgm:prSet presAssocID="{CF0E3197-0C12-4610-9039-E317BC77075A}" presName="rootText" presStyleLbl="node1" presStyleIdx="1" presStyleCnt="7"/>
      <dgm:spPr>
        <a:prstGeom prst="roundRect">
          <a:avLst>
            <a:gd name="adj" fmla="val 10000"/>
          </a:avLst>
        </a:prstGeom>
      </dgm:spPr>
    </dgm:pt>
    <dgm:pt modelId="{B496A015-E814-47CF-A4B3-8992A6B33BAD}" type="pres">
      <dgm:prSet presAssocID="{CF0E3197-0C12-4610-9039-E317BC77075A}" presName="rootConnector" presStyleLbl="node1" presStyleIdx="1" presStyleCnt="7"/>
      <dgm:spPr/>
    </dgm:pt>
    <dgm:pt modelId="{F571E05F-3495-45EE-913B-32D697734DDF}" type="pres">
      <dgm:prSet presAssocID="{CF0E3197-0C12-4610-9039-E317BC77075A}" presName="childShape" presStyleCnt="0"/>
      <dgm:spPr/>
    </dgm:pt>
    <dgm:pt modelId="{F3E24FA0-3809-4680-9462-69788E3837A8}" type="pres">
      <dgm:prSet presAssocID="{536F0655-802B-4BC2-AE09-7D18F8B53A82}" presName="Name13" presStyleLbl="parChTrans1D2" presStyleIdx="6" presStyleCnt="34"/>
      <dgm:spPr>
        <a:custGeom>
          <a:avLst/>
          <a:gdLst/>
          <a:ahLst/>
          <a:cxnLst/>
          <a:rect l="0" t="0" r="0" b="0"/>
          <a:pathLst>
            <a:path>
              <a:moveTo>
                <a:pt x="0" y="0"/>
              </a:moveTo>
              <a:lnTo>
                <a:pt x="0" y="549912"/>
              </a:lnTo>
              <a:lnTo>
                <a:pt x="146643" y="549912"/>
              </a:lnTo>
            </a:path>
          </a:pathLst>
        </a:custGeom>
      </dgm:spPr>
    </dgm:pt>
    <dgm:pt modelId="{86D43C16-CD7E-4B0E-BFAC-CE07AED2B929}" type="pres">
      <dgm:prSet presAssocID="{BE945851-69C9-4D88-8221-E22BF6E57D5D}" presName="childText" presStyleLbl="bgAcc1" presStyleIdx="6" presStyleCnt="34">
        <dgm:presLayoutVars>
          <dgm:bulletEnabled val="1"/>
        </dgm:presLayoutVars>
      </dgm:prSet>
      <dgm:spPr>
        <a:prstGeom prst="roundRect">
          <a:avLst>
            <a:gd name="adj" fmla="val 10000"/>
          </a:avLst>
        </a:prstGeom>
      </dgm:spPr>
    </dgm:pt>
    <dgm:pt modelId="{6BEADE9D-47D4-434D-9B93-26C4AAF542DB}" type="pres">
      <dgm:prSet presAssocID="{9B582099-76DA-411A-A92F-FBFFCEBE616D}" presName="Name13" presStyleLbl="parChTrans1D2" presStyleIdx="7" presStyleCnt="34"/>
      <dgm:spPr/>
    </dgm:pt>
    <dgm:pt modelId="{5BFECF34-9F38-4FAD-94CC-A8D0402C483A}" type="pres">
      <dgm:prSet presAssocID="{4855E4ED-37CF-46B4-8BEE-5C9161C102E8}" presName="childText" presStyleLbl="bgAcc1" presStyleIdx="7" presStyleCnt="34">
        <dgm:presLayoutVars>
          <dgm:bulletEnabled val="1"/>
        </dgm:presLayoutVars>
      </dgm:prSet>
      <dgm:spPr/>
    </dgm:pt>
    <dgm:pt modelId="{1E4E7F92-39E4-4619-B722-1097A7C97326}" type="pres">
      <dgm:prSet presAssocID="{05E2D707-3832-4375-918B-FBAEB9F73AC0}" presName="Name13" presStyleLbl="parChTrans1D2" presStyleIdx="8" presStyleCnt="34"/>
      <dgm:spPr/>
    </dgm:pt>
    <dgm:pt modelId="{C5D0C5FB-F9F8-4B01-AF3C-3149F8A74CD3}" type="pres">
      <dgm:prSet presAssocID="{956C0751-587A-4A7C-A2F6-F8794715AEBA}" presName="childText" presStyleLbl="bgAcc1" presStyleIdx="8" presStyleCnt="34">
        <dgm:presLayoutVars>
          <dgm:bulletEnabled val="1"/>
        </dgm:presLayoutVars>
      </dgm:prSet>
      <dgm:spPr/>
    </dgm:pt>
    <dgm:pt modelId="{304EF431-E1DD-4785-9010-80B649CE6CEC}" type="pres">
      <dgm:prSet presAssocID="{2F92589D-022D-4133-8D68-953B4729180C}" presName="Name13" presStyleLbl="parChTrans1D2" presStyleIdx="9" presStyleCnt="34"/>
      <dgm:spPr/>
    </dgm:pt>
    <dgm:pt modelId="{CEECE3A6-D479-45CD-ADFD-26D31C4B820F}" type="pres">
      <dgm:prSet presAssocID="{3E657111-14E5-4B93-8C5B-3D7B1425B532}" presName="childText" presStyleLbl="bgAcc1" presStyleIdx="9" presStyleCnt="34">
        <dgm:presLayoutVars>
          <dgm:bulletEnabled val="1"/>
        </dgm:presLayoutVars>
      </dgm:prSet>
      <dgm:spPr/>
    </dgm:pt>
    <dgm:pt modelId="{B028CF45-803B-4A8C-893C-D0DD12C610B9}" type="pres">
      <dgm:prSet presAssocID="{23A20D8C-E4EB-4883-A0F8-D3A75282E8CD}" presName="Name13" presStyleLbl="parChTrans1D2" presStyleIdx="10" presStyleCnt="34"/>
      <dgm:spPr/>
    </dgm:pt>
    <dgm:pt modelId="{ABAEF2C5-B33F-42BC-AE61-6C2E0036F91A}" type="pres">
      <dgm:prSet presAssocID="{D9D4366D-BF88-4274-9CEF-8FDF99256F44}" presName="childText" presStyleLbl="bgAcc1" presStyleIdx="10" presStyleCnt="34">
        <dgm:presLayoutVars>
          <dgm:bulletEnabled val="1"/>
        </dgm:presLayoutVars>
      </dgm:prSet>
      <dgm:spPr/>
    </dgm:pt>
    <dgm:pt modelId="{91FFF821-70E8-4C71-980E-3C14191B2204}" type="pres">
      <dgm:prSet presAssocID="{D75D9543-C4CF-4267-9D7C-19B05CA95CA1}" presName="Name13" presStyleLbl="parChTrans1D2" presStyleIdx="11" presStyleCnt="34"/>
      <dgm:spPr/>
    </dgm:pt>
    <dgm:pt modelId="{CEBBDC86-EA5B-4723-954B-1FCDF3A19A20}" type="pres">
      <dgm:prSet presAssocID="{E5EE3FD2-0B0F-4EC4-8114-582CAD46F5F5}" presName="childText" presStyleLbl="bgAcc1" presStyleIdx="11" presStyleCnt="34">
        <dgm:presLayoutVars>
          <dgm:bulletEnabled val="1"/>
        </dgm:presLayoutVars>
      </dgm:prSet>
      <dgm:spPr/>
    </dgm:pt>
    <dgm:pt modelId="{1E0E02A9-ED83-4444-86DD-B420EFD24198}" type="pres">
      <dgm:prSet presAssocID="{FFCA7AB3-7F30-4504-80C8-52C175366BEF}" presName="root" presStyleCnt="0"/>
      <dgm:spPr/>
    </dgm:pt>
    <dgm:pt modelId="{0DAC93C5-1FA3-47FA-92A9-B4DBAECB4BDA}" type="pres">
      <dgm:prSet presAssocID="{FFCA7AB3-7F30-4504-80C8-52C175366BEF}" presName="rootComposite" presStyleCnt="0"/>
      <dgm:spPr/>
    </dgm:pt>
    <dgm:pt modelId="{A39AF8C1-8CBE-4F9E-A2FC-4E8C3E6E289C}" type="pres">
      <dgm:prSet presAssocID="{FFCA7AB3-7F30-4504-80C8-52C175366BEF}" presName="rootText" presStyleLbl="node1" presStyleIdx="2" presStyleCnt="7"/>
      <dgm:spPr>
        <a:prstGeom prst="roundRect">
          <a:avLst>
            <a:gd name="adj" fmla="val 10000"/>
          </a:avLst>
        </a:prstGeom>
      </dgm:spPr>
    </dgm:pt>
    <dgm:pt modelId="{E50CFBEB-E9A4-47B5-820F-F03B21B8414D}" type="pres">
      <dgm:prSet presAssocID="{FFCA7AB3-7F30-4504-80C8-52C175366BEF}" presName="rootConnector" presStyleLbl="node1" presStyleIdx="2" presStyleCnt="7"/>
      <dgm:spPr/>
    </dgm:pt>
    <dgm:pt modelId="{EDA5ACF2-3757-4702-B5CE-473635AE9D38}" type="pres">
      <dgm:prSet presAssocID="{FFCA7AB3-7F30-4504-80C8-52C175366BEF}" presName="childShape" presStyleCnt="0"/>
      <dgm:spPr/>
    </dgm:pt>
    <dgm:pt modelId="{72E5305C-D043-4A1E-9835-BBE71692CCAA}" type="pres">
      <dgm:prSet presAssocID="{1E513664-A2F2-463C-AFB6-E40AB48D07B0}" presName="Name13" presStyleLbl="parChTrans1D2" presStyleIdx="12" presStyleCnt="34"/>
      <dgm:spPr>
        <a:custGeom>
          <a:avLst/>
          <a:gdLst/>
          <a:ahLst/>
          <a:cxnLst/>
          <a:rect l="0" t="0" r="0" b="0"/>
          <a:pathLst>
            <a:path>
              <a:moveTo>
                <a:pt x="0" y="0"/>
              </a:moveTo>
              <a:lnTo>
                <a:pt x="0" y="549912"/>
              </a:lnTo>
              <a:lnTo>
                <a:pt x="146643" y="549912"/>
              </a:lnTo>
            </a:path>
          </a:pathLst>
        </a:custGeom>
      </dgm:spPr>
    </dgm:pt>
    <dgm:pt modelId="{E1CF3170-2B91-43C1-8AB5-BF28939770CB}" type="pres">
      <dgm:prSet presAssocID="{D0B0FB75-3E9A-4ADD-84A5-2135E56BB3BE}" presName="childText" presStyleLbl="bgAcc1" presStyleIdx="12" presStyleCnt="34">
        <dgm:presLayoutVars>
          <dgm:bulletEnabled val="1"/>
        </dgm:presLayoutVars>
      </dgm:prSet>
      <dgm:spPr>
        <a:prstGeom prst="roundRect">
          <a:avLst>
            <a:gd name="adj" fmla="val 10000"/>
          </a:avLst>
        </a:prstGeom>
      </dgm:spPr>
    </dgm:pt>
    <dgm:pt modelId="{459F397D-4EDA-45B2-96E9-6B165C418354}" type="pres">
      <dgm:prSet presAssocID="{F5653D7A-636C-4A4F-A58A-90841163C62E}" presName="Name13" presStyleLbl="parChTrans1D2" presStyleIdx="13" presStyleCnt="34"/>
      <dgm:spPr/>
    </dgm:pt>
    <dgm:pt modelId="{CDA47CA6-3513-469A-9991-83CCBCEA4485}" type="pres">
      <dgm:prSet presAssocID="{93D504EE-198B-4CF1-9351-FDA95C3A209C}" presName="childText" presStyleLbl="bgAcc1" presStyleIdx="13" presStyleCnt="34">
        <dgm:presLayoutVars>
          <dgm:bulletEnabled val="1"/>
        </dgm:presLayoutVars>
      </dgm:prSet>
      <dgm:spPr/>
    </dgm:pt>
    <dgm:pt modelId="{6213E92A-029D-45CA-8A8C-D5A37E92613A}" type="pres">
      <dgm:prSet presAssocID="{90F4F180-A140-4158-8E0A-9A36F09BBD6A}" presName="Name13" presStyleLbl="parChTrans1D2" presStyleIdx="14" presStyleCnt="34"/>
      <dgm:spPr/>
    </dgm:pt>
    <dgm:pt modelId="{15265589-B49D-44F3-89EC-4BC57082949D}" type="pres">
      <dgm:prSet presAssocID="{C2B8B657-2810-4DD8-A649-605A51C40E30}" presName="childText" presStyleLbl="bgAcc1" presStyleIdx="14" presStyleCnt="34">
        <dgm:presLayoutVars>
          <dgm:bulletEnabled val="1"/>
        </dgm:presLayoutVars>
      </dgm:prSet>
      <dgm:spPr/>
    </dgm:pt>
    <dgm:pt modelId="{F0043049-1418-41D3-AED4-4E88E469E84E}" type="pres">
      <dgm:prSet presAssocID="{543A37A8-628E-4C0E-8A49-FA43AFBCD0C9}" presName="Name13" presStyleLbl="parChTrans1D2" presStyleIdx="15" presStyleCnt="34"/>
      <dgm:spPr/>
    </dgm:pt>
    <dgm:pt modelId="{10DC47F6-071A-448D-AC6A-E499003A242E}" type="pres">
      <dgm:prSet presAssocID="{9B3B524C-C4DF-44C6-AE07-2A43A7DE42EA}" presName="childText" presStyleLbl="bgAcc1" presStyleIdx="15" presStyleCnt="34">
        <dgm:presLayoutVars>
          <dgm:bulletEnabled val="1"/>
        </dgm:presLayoutVars>
      </dgm:prSet>
      <dgm:spPr/>
    </dgm:pt>
    <dgm:pt modelId="{24D119C5-8B25-40B0-9657-4D1C92F064A3}" type="pres">
      <dgm:prSet presAssocID="{34FCDDD8-0289-4B0C-9147-8F9DCB57F622}" presName="root" presStyleCnt="0"/>
      <dgm:spPr/>
    </dgm:pt>
    <dgm:pt modelId="{66FF4BDB-25C5-4555-8D18-2CA8C4CCC89A}" type="pres">
      <dgm:prSet presAssocID="{34FCDDD8-0289-4B0C-9147-8F9DCB57F622}" presName="rootComposite" presStyleCnt="0"/>
      <dgm:spPr/>
    </dgm:pt>
    <dgm:pt modelId="{1B49CAE7-B4B7-4FE1-B3D8-BEC276FBCAF7}" type="pres">
      <dgm:prSet presAssocID="{34FCDDD8-0289-4B0C-9147-8F9DCB57F622}" presName="rootText" presStyleLbl="node1" presStyleIdx="3" presStyleCnt="7"/>
      <dgm:spPr>
        <a:prstGeom prst="roundRect">
          <a:avLst>
            <a:gd name="adj" fmla="val 10000"/>
          </a:avLst>
        </a:prstGeom>
      </dgm:spPr>
    </dgm:pt>
    <dgm:pt modelId="{787D510A-5A7E-4749-93D3-23586CA08B01}" type="pres">
      <dgm:prSet presAssocID="{34FCDDD8-0289-4B0C-9147-8F9DCB57F622}" presName="rootConnector" presStyleLbl="node1" presStyleIdx="3" presStyleCnt="7"/>
      <dgm:spPr/>
    </dgm:pt>
    <dgm:pt modelId="{67354570-9FC0-4FC4-862A-29EDE1ED72F6}" type="pres">
      <dgm:prSet presAssocID="{34FCDDD8-0289-4B0C-9147-8F9DCB57F622}" presName="childShape" presStyleCnt="0"/>
      <dgm:spPr/>
    </dgm:pt>
    <dgm:pt modelId="{E2B75F0D-099E-41E7-9414-636F85987D89}" type="pres">
      <dgm:prSet presAssocID="{58ED19A4-825F-4A27-869A-A97366BD4BC7}" presName="Name13" presStyleLbl="parChTrans1D2" presStyleIdx="16" presStyleCnt="34"/>
      <dgm:spPr>
        <a:custGeom>
          <a:avLst/>
          <a:gdLst/>
          <a:ahLst/>
          <a:cxnLst/>
          <a:rect l="0" t="0" r="0" b="0"/>
          <a:pathLst>
            <a:path>
              <a:moveTo>
                <a:pt x="0" y="0"/>
              </a:moveTo>
              <a:lnTo>
                <a:pt x="0" y="549912"/>
              </a:lnTo>
              <a:lnTo>
                <a:pt x="146643" y="549912"/>
              </a:lnTo>
            </a:path>
          </a:pathLst>
        </a:custGeom>
      </dgm:spPr>
    </dgm:pt>
    <dgm:pt modelId="{F4AF38F4-8E5C-431E-ADAE-3EC093DD9B22}" type="pres">
      <dgm:prSet presAssocID="{43712683-065A-4AA5-A6CA-1E300850B46F}" presName="childText" presStyleLbl="bgAcc1" presStyleIdx="16" presStyleCnt="34">
        <dgm:presLayoutVars>
          <dgm:bulletEnabled val="1"/>
        </dgm:presLayoutVars>
      </dgm:prSet>
      <dgm:spPr>
        <a:prstGeom prst="roundRect">
          <a:avLst>
            <a:gd name="adj" fmla="val 10000"/>
          </a:avLst>
        </a:prstGeom>
      </dgm:spPr>
    </dgm:pt>
    <dgm:pt modelId="{A7879E01-FEB5-46DC-86A2-0A49643AABAD}" type="pres">
      <dgm:prSet presAssocID="{FBB3817C-D3EB-4756-8898-0E5C410B0741}" presName="Name13" presStyleLbl="parChTrans1D2" presStyleIdx="17" presStyleCnt="34"/>
      <dgm:spPr/>
    </dgm:pt>
    <dgm:pt modelId="{7B351F5D-D8E7-449B-BD84-1ED17046D2E6}" type="pres">
      <dgm:prSet presAssocID="{A5302737-400C-42B8-8721-992E05243D7E}" presName="childText" presStyleLbl="bgAcc1" presStyleIdx="17" presStyleCnt="34">
        <dgm:presLayoutVars>
          <dgm:bulletEnabled val="1"/>
        </dgm:presLayoutVars>
      </dgm:prSet>
      <dgm:spPr/>
    </dgm:pt>
    <dgm:pt modelId="{7CD69076-54D4-47B5-BEAF-00C07C068528}" type="pres">
      <dgm:prSet presAssocID="{91FCF18E-F0ED-44C6-93EE-3B779B825F6D}" presName="Name13" presStyleLbl="parChTrans1D2" presStyleIdx="18" presStyleCnt="34"/>
      <dgm:spPr/>
    </dgm:pt>
    <dgm:pt modelId="{6A91803B-02F8-466A-983A-81D9D1535DC3}" type="pres">
      <dgm:prSet presAssocID="{9FDE4F66-4E49-49B1-8A60-5167A4C1073C}" presName="childText" presStyleLbl="bgAcc1" presStyleIdx="18" presStyleCnt="34">
        <dgm:presLayoutVars>
          <dgm:bulletEnabled val="1"/>
        </dgm:presLayoutVars>
      </dgm:prSet>
      <dgm:spPr/>
    </dgm:pt>
    <dgm:pt modelId="{E4A9CC92-C5A3-409D-8486-1DB42686EF4C}" type="pres">
      <dgm:prSet presAssocID="{1EF7FD67-6F6B-46B8-A2A1-51FCD2B7B9BC}" presName="Name13" presStyleLbl="parChTrans1D2" presStyleIdx="19" presStyleCnt="34"/>
      <dgm:spPr/>
    </dgm:pt>
    <dgm:pt modelId="{46C01CE4-74B5-43D7-961C-52CC8D044FDF}" type="pres">
      <dgm:prSet presAssocID="{11FF6A32-426E-431A-A1F4-B4FBA493FDC5}" presName="childText" presStyleLbl="bgAcc1" presStyleIdx="19" presStyleCnt="34">
        <dgm:presLayoutVars>
          <dgm:bulletEnabled val="1"/>
        </dgm:presLayoutVars>
      </dgm:prSet>
      <dgm:spPr/>
    </dgm:pt>
    <dgm:pt modelId="{596B938D-E3C8-4748-92D8-4CE1C2C4ACAA}" type="pres">
      <dgm:prSet presAssocID="{F578F566-75F0-49A9-A540-BA00D36DB1F8}" presName="Name13" presStyleLbl="parChTrans1D2" presStyleIdx="20" presStyleCnt="34"/>
      <dgm:spPr/>
    </dgm:pt>
    <dgm:pt modelId="{BEE9E308-92E1-426C-9089-BAB7DF7BEE13}" type="pres">
      <dgm:prSet presAssocID="{C7C0BF04-626D-41B8-8B65-AB78FE83E972}" presName="childText" presStyleLbl="bgAcc1" presStyleIdx="20" presStyleCnt="34">
        <dgm:presLayoutVars>
          <dgm:bulletEnabled val="1"/>
        </dgm:presLayoutVars>
      </dgm:prSet>
      <dgm:spPr/>
    </dgm:pt>
    <dgm:pt modelId="{41B424CD-663C-49A6-A6EB-F82640419CBF}" type="pres">
      <dgm:prSet presAssocID="{BA2920D9-8B83-409A-AFFF-A5DC0EA07C1A}" presName="Name13" presStyleLbl="parChTrans1D2" presStyleIdx="21" presStyleCnt="34"/>
      <dgm:spPr/>
    </dgm:pt>
    <dgm:pt modelId="{BFFA6172-922D-46C8-ABAC-B03FD6A163DB}" type="pres">
      <dgm:prSet presAssocID="{BD533B4B-5125-4BAF-88B8-7905469D573A}" presName="childText" presStyleLbl="bgAcc1" presStyleIdx="21" presStyleCnt="34">
        <dgm:presLayoutVars>
          <dgm:bulletEnabled val="1"/>
        </dgm:presLayoutVars>
      </dgm:prSet>
      <dgm:spPr/>
    </dgm:pt>
    <dgm:pt modelId="{F7EF1040-5A97-4196-B23F-A3FEA5C7D805}" type="pres">
      <dgm:prSet presAssocID="{82996DFE-BEBC-4BFA-81D0-3C06C21E9817}" presName="Name13" presStyleLbl="parChTrans1D2" presStyleIdx="22" presStyleCnt="34"/>
      <dgm:spPr/>
    </dgm:pt>
    <dgm:pt modelId="{2F05DB5A-E52D-4DD6-949F-26C543833B74}" type="pres">
      <dgm:prSet presAssocID="{8959AB4F-BC74-4572-940B-361BCFA17DAA}" presName="childText" presStyleLbl="bgAcc1" presStyleIdx="22" presStyleCnt="34">
        <dgm:presLayoutVars>
          <dgm:bulletEnabled val="1"/>
        </dgm:presLayoutVars>
      </dgm:prSet>
      <dgm:spPr/>
    </dgm:pt>
    <dgm:pt modelId="{7FB97362-0221-413C-AB25-EA575DA52974}" type="pres">
      <dgm:prSet presAssocID="{6E153D99-475E-4D0D-9113-84FA984B57B6}" presName="root" presStyleCnt="0"/>
      <dgm:spPr/>
    </dgm:pt>
    <dgm:pt modelId="{AEFE90BE-6F1F-4C18-B3F3-513E2F8BDD5E}" type="pres">
      <dgm:prSet presAssocID="{6E153D99-475E-4D0D-9113-84FA984B57B6}" presName="rootComposite" presStyleCnt="0"/>
      <dgm:spPr/>
    </dgm:pt>
    <dgm:pt modelId="{895CD797-4F09-465D-AD8A-6AD1FF237111}" type="pres">
      <dgm:prSet presAssocID="{6E153D99-475E-4D0D-9113-84FA984B57B6}" presName="rootText" presStyleLbl="node1" presStyleIdx="4" presStyleCnt="7"/>
      <dgm:spPr>
        <a:prstGeom prst="roundRect">
          <a:avLst>
            <a:gd name="adj" fmla="val 10000"/>
          </a:avLst>
        </a:prstGeom>
      </dgm:spPr>
    </dgm:pt>
    <dgm:pt modelId="{CF4D92A9-FD3C-4463-B4A8-0A0E0640CAEB}" type="pres">
      <dgm:prSet presAssocID="{6E153D99-475E-4D0D-9113-84FA984B57B6}" presName="rootConnector" presStyleLbl="node1" presStyleIdx="4" presStyleCnt="7"/>
      <dgm:spPr/>
    </dgm:pt>
    <dgm:pt modelId="{CDCD46C5-1AA4-4C5B-B577-880F3DECAFEA}" type="pres">
      <dgm:prSet presAssocID="{6E153D99-475E-4D0D-9113-84FA984B57B6}" presName="childShape" presStyleCnt="0"/>
      <dgm:spPr/>
    </dgm:pt>
    <dgm:pt modelId="{16BABB8F-DABD-4EC9-B1A1-2B839047C9EB}" type="pres">
      <dgm:prSet presAssocID="{3D4FD2A2-8AA1-49F9-917D-CE4F45B7175F}" presName="Name13" presStyleLbl="parChTrans1D2" presStyleIdx="23" presStyleCnt="34"/>
      <dgm:spPr>
        <a:custGeom>
          <a:avLst/>
          <a:gdLst/>
          <a:ahLst/>
          <a:cxnLst/>
          <a:rect l="0" t="0" r="0" b="0"/>
          <a:pathLst>
            <a:path>
              <a:moveTo>
                <a:pt x="0" y="0"/>
              </a:moveTo>
              <a:lnTo>
                <a:pt x="0" y="549912"/>
              </a:lnTo>
              <a:lnTo>
                <a:pt x="146643" y="549912"/>
              </a:lnTo>
            </a:path>
          </a:pathLst>
        </a:custGeom>
      </dgm:spPr>
    </dgm:pt>
    <dgm:pt modelId="{7F31F39A-90E1-4E63-9B93-C7DAD4CF1741}" type="pres">
      <dgm:prSet presAssocID="{861BE90E-E562-461B-B6B1-EFE88FD16BCF}" presName="childText" presStyleLbl="bgAcc1" presStyleIdx="23" presStyleCnt="34">
        <dgm:presLayoutVars>
          <dgm:bulletEnabled val="1"/>
        </dgm:presLayoutVars>
      </dgm:prSet>
      <dgm:spPr>
        <a:prstGeom prst="roundRect">
          <a:avLst>
            <a:gd name="adj" fmla="val 10000"/>
          </a:avLst>
        </a:prstGeom>
      </dgm:spPr>
    </dgm:pt>
    <dgm:pt modelId="{70482367-4C0C-42E4-8464-3309E90058C6}" type="pres">
      <dgm:prSet presAssocID="{DC4160BF-2ACA-4317-AF50-308F2EAB7323}" presName="Name13" presStyleLbl="parChTrans1D2" presStyleIdx="24" presStyleCnt="34"/>
      <dgm:spPr/>
    </dgm:pt>
    <dgm:pt modelId="{C4921DBE-E6D1-4A95-A27B-2C4B40FEB593}" type="pres">
      <dgm:prSet presAssocID="{C35DE6E8-D19D-4C25-BD14-9F83F6491DA8}" presName="childText" presStyleLbl="bgAcc1" presStyleIdx="24" presStyleCnt="34">
        <dgm:presLayoutVars>
          <dgm:bulletEnabled val="1"/>
        </dgm:presLayoutVars>
      </dgm:prSet>
      <dgm:spPr/>
    </dgm:pt>
    <dgm:pt modelId="{245683E5-CFBF-49F5-AAF0-58EF3F86BD00}" type="pres">
      <dgm:prSet presAssocID="{9EE2E936-3074-44B4-BD89-278C24683ADB}" presName="Name13" presStyleLbl="parChTrans1D2" presStyleIdx="25" presStyleCnt="34"/>
      <dgm:spPr/>
    </dgm:pt>
    <dgm:pt modelId="{FC9D42A3-8DBE-4326-BF67-D4448E32DE51}" type="pres">
      <dgm:prSet presAssocID="{4E350597-2707-49F8-8C5D-1B41F177222F}" presName="childText" presStyleLbl="bgAcc1" presStyleIdx="25" presStyleCnt="34">
        <dgm:presLayoutVars>
          <dgm:bulletEnabled val="1"/>
        </dgm:presLayoutVars>
      </dgm:prSet>
      <dgm:spPr/>
    </dgm:pt>
    <dgm:pt modelId="{9DEF4AFE-3855-4884-BE5A-292DD672FF58}" type="pres">
      <dgm:prSet presAssocID="{4DD31394-9559-496B-92E5-F924F09731C3}" presName="Name13" presStyleLbl="parChTrans1D2" presStyleIdx="26" presStyleCnt="34"/>
      <dgm:spPr/>
    </dgm:pt>
    <dgm:pt modelId="{1F249CB0-74A8-49D7-8DEB-BEF60152FCF2}" type="pres">
      <dgm:prSet presAssocID="{C4BB266A-2267-4CD2-B700-3A5A7D14ACCD}" presName="childText" presStyleLbl="bgAcc1" presStyleIdx="26" presStyleCnt="34">
        <dgm:presLayoutVars>
          <dgm:bulletEnabled val="1"/>
        </dgm:presLayoutVars>
      </dgm:prSet>
      <dgm:spPr/>
    </dgm:pt>
    <dgm:pt modelId="{5180DD89-8855-4ECF-A486-4402F871C53B}" type="pres">
      <dgm:prSet presAssocID="{46A675AF-5C94-41CB-8547-E7C14538583F}" presName="Name13" presStyleLbl="parChTrans1D2" presStyleIdx="27" presStyleCnt="34"/>
      <dgm:spPr/>
    </dgm:pt>
    <dgm:pt modelId="{3799F287-37BC-48E7-AE10-2E0F0D77503E}" type="pres">
      <dgm:prSet presAssocID="{49BD9D9A-0D54-49DD-A9C7-4CBAB855B8F5}" presName="childText" presStyleLbl="bgAcc1" presStyleIdx="27" presStyleCnt="34">
        <dgm:presLayoutVars>
          <dgm:bulletEnabled val="1"/>
        </dgm:presLayoutVars>
      </dgm:prSet>
      <dgm:spPr/>
    </dgm:pt>
    <dgm:pt modelId="{B9A75DD5-F452-4780-93F4-C65407CC5F04}" type="pres">
      <dgm:prSet presAssocID="{2D30C6E1-0F73-4220-827B-CC4C7E827C8C}" presName="root" presStyleCnt="0"/>
      <dgm:spPr/>
    </dgm:pt>
    <dgm:pt modelId="{B2E847B1-B07D-49F1-84CE-D80354B029EC}" type="pres">
      <dgm:prSet presAssocID="{2D30C6E1-0F73-4220-827B-CC4C7E827C8C}" presName="rootComposite" presStyleCnt="0"/>
      <dgm:spPr/>
    </dgm:pt>
    <dgm:pt modelId="{A40353D8-F88D-4EC5-A45E-F620AC61E292}" type="pres">
      <dgm:prSet presAssocID="{2D30C6E1-0F73-4220-827B-CC4C7E827C8C}" presName="rootText" presStyleLbl="node1" presStyleIdx="5" presStyleCnt="7"/>
      <dgm:spPr>
        <a:prstGeom prst="roundRect">
          <a:avLst>
            <a:gd name="adj" fmla="val 10000"/>
          </a:avLst>
        </a:prstGeom>
      </dgm:spPr>
    </dgm:pt>
    <dgm:pt modelId="{1F91258D-6467-4B91-BE92-6D8A1543FD64}" type="pres">
      <dgm:prSet presAssocID="{2D30C6E1-0F73-4220-827B-CC4C7E827C8C}" presName="rootConnector" presStyleLbl="node1" presStyleIdx="5" presStyleCnt="7"/>
      <dgm:spPr/>
    </dgm:pt>
    <dgm:pt modelId="{FF69DA99-EA95-4367-8B1C-396DEC5EC46B}" type="pres">
      <dgm:prSet presAssocID="{2D30C6E1-0F73-4220-827B-CC4C7E827C8C}" presName="childShape" presStyleCnt="0"/>
      <dgm:spPr/>
    </dgm:pt>
    <dgm:pt modelId="{C0AAB278-DBCC-4BF6-9F05-F9021F540CDA}" type="pres">
      <dgm:prSet presAssocID="{02112C48-E93F-49B0-8C12-CC02CD0DA4DC}" presName="Name13" presStyleLbl="parChTrans1D2" presStyleIdx="28" presStyleCnt="34"/>
      <dgm:spPr>
        <a:custGeom>
          <a:avLst/>
          <a:gdLst/>
          <a:ahLst/>
          <a:cxnLst/>
          <a:rect l="0" t="0" r="0" b="0"/>
          <a:pathLst>
            <a:path>
              <a:moveTo>
                <a:pt x="0" y="0"/>
              </a:moveTo>
              <a:lnTo>
                <a:pt x="0" y="549912"/>
              </a:lnTo>
              <a:lnTo>
                <a:pt x="146643" y="549912"/>
              </a:lnTo>
            </a:path>
          </a:pathLst>
        </a:custGeom>
      </dgm:spPr>
    </dgm:pt>
    <dgm:pt modelId="{D3C8E485-657A-47D5-8601-B64AD5553069}" type="pres">
      <dgm:prSet presAssocID="{293366AE-1D12-4628-9A58-213AE572133C}" presName="childText" presStyleLbl="bgAcc1" presStyleIdx="28" presStyleCnt="34">
        <dgm:presLayoutVars>
          <dgm:bulletEnabled val="1"/>
        </dgm:presLayoutVars>
      </dgm:prSet>
      <dgm:spPr>
        <a:prstGeom prst="roundRect">
          <a:avLst>
            <a:gd name="adj" fmla="val 10000"/>
          </a:avLst>
        </a:prstGeom>
      </dgm:spPr>
    </dgm:pt>
    <dgm:pt modelId="{E9E1EE8E-0579-4C92-BB79-01973569E350}" type="pres">
      <dgm:prSet presAssocID="{D641A4FC-7E99-4428-A7BA-7630F1F19133}" presName="Name13" presStyleLbl="parChTrans1D2" presStyleIdx="29" presStyleCnt="34"/>
      <dgm:spPr/>
    </dgm:pt>
    <dgm:pt modelId="{0A5074BC-DB48-44E4-B2A6-8F0B1120E04E}" type="pres">
      <dgm:prSet presAssocID="{699BF81F-9952-4170-BCF6-726EF44BE3A1}" presName="childText" presStyleLbl="bgAcc1" presStyleIdx="29" presStyleCnt="34">
        <dgm:presLayoutVars>
          <dgm:bulletEnabled val="1"/>
        </dgm:presLayoutVars>
      </dgm:prSet>
      <dgm:spPr/>
    </dgm:pt>
    <dgm:pt modelId="{A7291E1B-470A-467A-9923-354248394A66}" type="pres">
      <dgm:prSet presAssocID="{07405178-E9E7-4BCB-8EE9-744AAA0A31E8}" presName="Name13" presStyleLbl="parChTrans1D2" presStyleIdx="30" presStyleCnt="34"/>
      <dgm:spPr/>
    </dgm:pt>
    <dgm:pt modelId="{480CF81A-BB4F-4F9F-89C6-26B13BBCF374}" type="pres">
      <dgm:prSet presAssocID="{6718BBE5-503A-413C-93FA-1B99729D34B5}" presName="childText" presStyleLbl="bgAcc1" presStyleIdx="30" presStyleCnt="34">
        <dgm:presLayoutVars>
          <dgm:bulletEnabled val="1"/>
        </dgm:presLayoutVars>
      </dgm:prSet>
      <dgm:spPr/>
    </dgm:pt>
    <dgm:pt modelId="{6170DD6B-39A5-421E-A239-E9AE0CFABE45}" type="pres">
      <dgm:prSet presAssocID="{85B67237-D813-49C3-B431-20687A9A81CC}" presName="root" presStyleCnt="0"/>
      <dgm:spPr/>
    </dgm:pt>
    <dgm:pt modelId="{E90ABA5B-26BD-41DE-B274-ABCD6F78BC09}" type="pres">
      <dgm:prSet presAssocID="{85B67237-D813-49C3-B431-20687A9A81CC}" presName="rootComposite" presStyleCnt="0"/>
      <dgm:spPr/>
    </dgm:pt>
    <dgm:pt modelId="{4F82A894-FE56-4208-8194-B5C968DD79B1}" type="pres">
      <dgm:prSet presAssocID="{85B67237-D813-49C3-B431-20687A9A81CC}" presName="rootText" presStyleLbl="node1" presStyleIdx="6" presStyleCnt="7"/>
      <dgm:spPr>
        <a:prstGeom prst="roundRect">
          <a:avLst>
            <a:gd name="adj" fmla="val 10000"/>
          </a:avLst>
        </a:prstGeom>
      </dgm:spPr>
    </dgm:pt>
    <dgm:pt modelId="{D0D8390E-1EA7-44CD-8658-F9C9D580166A}" type="pres">
      <dgm:prSet presAssocID="{85B67237-D813-49C3-B431-20687A9A81CC}" presName="rootConnector" presStyleLbl="node1" presStyleIdx="6" presStyleCnt="7"/>
      <dgm:spPr/>
    </dgm:pt>
    <dgm:pt modelId="{E426208E-C420-4BAD-ADCA-037D5DF52F94}" type="pres">
      <dgm:prSet presAssocID="{85B67237-D813-49C3-B431-20687A9A81CC}" presName="childShape" presStyleCnt="0"/>
      <dgm:spPr/>
    </dgm:pt>
    <dgm:pt modelId="{BC649CC7-4419-4D69-B739-4295D2661D80}" type="pres">
      <dgm:prSet presAssocID="{B5FB80B5-EBE8-4A97-8B20-E308342CC433}" presName="Name13" presStyleLbl="parChTrans1D2" presStyleIdx="31" presStyleCnt="34"/>
      <dgm:spPr>
        <a:custGeom>
          <a:avLst/>
          <a:gdLst/>
          <a:ahLst/>
          <a:cxnLst/>
          <a:rect l="0" t="0" r="0" b="0"/>
          <a:pathLst>
            <a:path>
              <a:moveTo>
                <a:pt x="0" y="0"/>
              </a:moveTo>
              <a:lnTo>
                <a:pt x="0" y="549912"/>
              </a:lnTo>
              <a:lnTo>
                <a:pt x="146643" y="549912"/>
              </a:lnTo>
            </a:path>
          </a:pathLst>
        </a:custGeom>
      </dgm:spPr>
    </dgm:pt>
    <dgm:pt modelId="{4ABE4F12-DFC2-4388-A4CB-1CAA2AE978A7}" type="pres">
      <dgm:prSet presAssocID="{E0329067-48F1-4287-B992-2917FA957FCB}" presName="childText" presStyleLbl="bgAcc1" presStyleIdx="31" presStyleCnt="34">
        <dgm:presLayoutVars>
          <dgm:bulletEnabled val="1"/>
        </dgm:presLayoutVars>
      </dgm:prSet>
      <dgm:spPr>
        <a:prstGeom prst="roundRect">
          <a:avLst>
            <a:gd name="adj" fmla="val 10000"/>
          </a:avLst>
        </a:prstGeom>
      </dgm:spPr>
    </dgm:pt>
    <dgm:pt modelId="{2ABC8896-DCDC-4BAE-9E66-7411DA18A505}" type="pres">
      <dgm:prSet presAssocID="{D6538B46-CB6D-4A06-A372-CCCF8A7C3EC5}" presName="Name13" presStyleLbl="parChTrans1D2" presStyleIdx="32" presStyleCnt="34"/>
      <dgm:spPr>
        <a:custGeom>
          <a:avLst/>
          <a:gdLst/>
          <a:ahLst/>
          <a:cxnLst/>
          <a:rect l="0" t="0" r="0" b="0"/>
          <a:pathLst>
            <a:path>
              <a:moveTo>
                <a:pt x="0" y="0"/>
              </a:moveTo>
              <a:lnTo>
                <a:pt x="0" y="1466432"/>
              </a:lnTo>
              <a:lnTo>
                <a:pt x="146643" y="1466432"/>
              </a:lnTo>
            </a:path>
          </a:pathLst>
        </a:custGeom>
      </dgm:spPr>
    </dgm:pt>
    <dgm:pt modelId="{C6C82107-96B8-4674-ABDF-19C96421D6AA}" type="pres">
      <dgm:prSet presAssocID="{8A0A21C0-88CF-4A3F-B617-B6A1D2C94D8E}" presName="childText" presStyleLbl="bgAcc1" presStyleIdx="32" presStyleCnt="34">
        <dgm:presLayoutVars>
          <dgm:bulletEnabled val="1"/>
        </dgm:presLayoutVars>
      </dgm:prSet>
      <dgm:spPr>
        <a:prstGeom prst="roundRect">
          <a:avLst>
            <a:gd name="adj" fmla="val 10000"/>
          </a:avLst>
        </a:prstGeom>
      </dgm:spPr>
    </dgm:pt>
    <dgm:pt modelId="{D1E68277-C98F-45BB-BCE7-BC94F1256177}" type="pres">
      <dgm:prSet presAssocID="{D7227042-31B3-42DB-B007-230F22E382DC}" presName="Name13" presStyleLbl="parChTrans1D2" presStyleIdx="33" presStyleCnt="34"/>
      <dgm:spPr/>
    </dgm:pt>
    <dgm:pt modelId="{74073FD0-B47B-41FC-B402-CCE9D7EE1F55}" type="pres">
      <dgm:prSet presAssocID="{617BF229-1707-47B7-80D6-698FE87CAD75}" presName="childText" presStyleLbl="bgAcc1" presStyleIdx="33" presStyleCnt="34">
        <dgm:presLayoutVars>
          <dgm:bulletEnabled val="1"/>
        </dgm:presLayoutVars>
      </dgm:prSet>
      <dgm:spPr/>
    </dgm:pt>
  </dgm:ptLst>
  <dgm:cxnLst>
    <dgm:cxn modelId="{C87E3F01-A030-4E39-819D-491261BCA72C}" srcId="{CF0E3197-0C12-4610-9039-E317BC77075A}" destId="{BE945851-69C9-4D88-8221-E22BF6E57D5D}" srcOrd="0" destOrd="0" parTransId="{536F0655-802B-4BC2-AE09-7D18F8B53A82}" sibTransId="{A16463D4-509D-4327-B3BE-EB226A822EC3}"/>
    <dgm:cxn modelId="{DBBA3B02-CA88-4A2C-B156-8A1BDBCEBF88}" type="presOf" srcId="{4DD31394-9559-496B-92E5-F924F09731C3}" destId="{9DEF4AFE-3855-4884-BE5A-292DD672FF58}" srcOrd="0" destOrd="0" presId="urn:microsoft.com/office/officeart/2005/8/layout/hierarchy3"/>
    <dgm:cxn modelId="{9908DF03-8477-421A-B0A0-8A8642F33895}" type="presOf" srcId="{07405178-E9E7-4BCB-8EE9-744AAA0A31E8}" destId="{A7291E1B-470A-467A-9923-354248394A66}" srcOrd="0" destOrd="0" presId="urn:microsoft.com/office/officeart/2005/8/layout/hierarchy3"/>
    <dgm:cxn modelId="{EACFD909-2BE9-471B-8E2D-231DF50F5191}" type="presOf" srcId="{820D5FC0-5C39-44DE-9BEA-D9BBCEA3FC2F}" destId="{E5F2FEC1-78D0-4E66-A2CA-7FC65BCE22D7}" srcOrd="0" destOrd="0" presId="urn:microsoft.com/office/officeart/2005/8/layout/hierarchy3"/>
    <dgm:cxn modelId="{58763B0A-C40D-42DA-A439-16BEA84EF111}" type="presOf" srcId="{617BF229-1707-47B7-80D6-698FE87CAD75}" destId="{74073FD0-B47B-41FC-B402-CCE9D7EE1F55}" srcOrd="0" destOrd="0" presId="urn:microsoft.com/office/officeart/2005/8/layout/hierarchy3"/>
    <dgm:cxn modelId="{7BA5FF0A-DD7D-48FB-859D-DC89B795D9F1}" type="presOf" srcId="{91FCF18E-F0ED-44C6-93EE-3B779B825F6D}" destId="{7CD69076-54D4-47B5-BEAF-00C07C068528}" srcOrd="0" destOrd="0" presId="urn:microsoft.com/office/officeart/2005/8/layout/hierarchy3"/>
    <dgm:cxn modelId="{13FB600B-5BF8-4495-83EC-87D3DD4E6619}" type="presOf" srcId="{CF0E3197-0C12-4610-9039-E317BC77075A}" destId="{B496A015-E814-47CF-A4B3-8992A6B33BAD}" srcOrd="1" destOrd="0" presId="urn:microsoft.com/office/officeart/2005/8/layout/hierarchy3"/>
    <dgm:cxn modelId="{28E0F00C-997A-419A-89A7-A4980EC3AA23}" srcId="{34FCDDD8-0289-4B0C-9147-8F9DCB57F622}" destId="{C7C0BF04-626D-41B8-8B65-AB78FE83E972}" srcOrd="4" destOrd="0" parTransId="{F578F566-75F0-49A9-A540-BA00D36DB1F8}" sibTransId="{9630AD94-D396-4245-9536-BDEB11ADEA1C}"/>
    <dgm:cxn modelId="{90EB3B0D-3F56-4B13-B150-C07477A5329E}" srcId="{2BB6B5D6-9E4D-4088-A301-1E5167B31D5A}" destId="{CF0E3197-0C12-4610-9039-E317BC77075A}" srcOrd="1" destOrd="0" parTransId="{A49CEDAD-8C86-4E5C-B8A2-D150154E660C}" sibTransId="{BA75A64F-D0F8-47EB-BAA2-436FF11C723C}"/>
    <dgm:cxn modelId="{AFC4580F-0E7B-456B-9363-7E7EDDBA0B05}" type="presOf" srcId="{85B67237-D813-49C3-B431-20687A9A81CC}" destId="{D0D8390E-1EA7-44CD-8658-F9C9D580166A}" srcOrd="1"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EF521016-E20F-4DFF-9FFD-0BEE605E78E6}" srcId="{FFCA7AB3-7F30-4504-80C8-52C175366BEF}" destId="{9B3B524C-C4DF-44C6-AE07-2A43A7DE42EA}" srcOrd="3" destOrd="0" parTransId="{543A37A8-628E-4C0E-8A49-FA43AFBCD0C9}" sibTransId="{1786C7EC-5F38-4CD7-AF3A-502C1E28A497}"/>
    <dgm:cxn modelId="{4BE49617-5EE0-4812-9108-F600A49D431F}" srcId="{85B67237-D813-49C3-B431-20687A9A81CC}" destId="{E0329067-48F1-4287-B992-2917FA957FCB}" srcOrd="0" destOrd="0" parTransId="{B5FB80B5-EBE8-4A97-8B20-E308342CC433}" sibTransId="{CA27A00C-EA01-46C0-BF1B-AD9D9F852494}"/>
    <dgm:cxn modelId="{2E1DF117-7EA6-4E8F-896B-63A6E5EB580F}" type="presOf" srcId="{C2B8B657-2810-4DD8-A649-605A51C40E30}" destId="{15265589-B49D-44F3-89EC-4BC57082949D}" srcOrd="0" destOrd="0" presId="urn:microsoft.com/office/officeart/2005/8/layout/hierarchy3"/>
    <dgm:cxn modelId="{BBC09119-EAEA-4CD2-9F14-D40AA2B93728}" srcId="{B913DEBE-AFCD-45AA-9F67-EC1D11D5A3F8}" destId="{0913810C-3105-4F9C-A2D9-9968C877302D}" srcOrd="3" destOrd="0" parTransId="{34743576-2B6D-4143-92FA-1F34F6E72DC0}" sibTransId="{11AF0893-FCE1-4ACA-951F-E87786748A0E}"/>
    <dgm:cxn modelId="{CCCF211A-CF32-4383-B71C-F65FB5B33B66}" type="presOf" srcId="{E5EE3FD2-0B0F-4EC4-8114-582CAD46F5F5}" destId="{CEBBDC86-EA5B-4723-954B-1FCDF3A19A20}"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F44E7A1C-4129-4EA8-84D2-43C0513B0E67}" type="presOf" srcId="{699BF81F-9952-4170-BCF6-726EF44BE3A1}" destId="{0A5074BC-DB48-44E4-B2A6-8F0B1120E04E}" srcOrd="0" destOrd="0" presId="urn:microsoft.com/office/officeart/2005/8/layout/hierarchy3"/>
    <dgm:cxn modelId="{7A6C981D-EA0B-480C-BF33-DD9064C17898}" type="presOf" srcId="{6718BBE5-503A-413C-93FA-1B99729D34B5}" destId="{480CF81A-BB4F-4F9F-89C6-26B13BBCF374}" srcOrd="0" destOrd="0" presId="urn:microsoft.com/office/officeart/2005/8/layout/hierarchy3"/>
    <dgm:cxn modelId="{F0BA3A1F-DAD0-4521-B75E-CB20E8C722C6}" type="presOf" srcId="{FFCA7AB3-7F30-4504-80C8-52C175366BEF}" destId="{E50CFBEB-E9A4-47B5-820F-F03B21B8414D}" srcOrd="1" destOrd="0" presId="urn:microsoft.com/office/officeart/2005/8/layout/hierarchy3"/>
    <dgm:cxn modelId="{F71CBA21-A263-4852-B047-F67C171ADB3A}" srcId="{34FCDDD8-0289-4B0C-9147-8F9DCB57F622}" destId="{11FF6A32-426E-431A-A1F4-B4FBA493FDC5}" srcOrd="3" destOrd="0" parTransId="{1EF7FD67-6F6B-46B8-A2A1-51FCD2B7B9BC}" sibTransId="{9774E29C-70A2-412F-9E91-33AB0BA537DC}"/>
    <dgm:cxn modelId="{18DE3624-681D-43E5-8BE3-43D828050666}" type="presOf" srcId="{C4BB266A-2267-4CD2-B700-3A5A7D14ACCD}" destId="{1F249CB0-74A8-49D7-8DEB-BEF60152FCF2}" srcOrd="0" destOrd="0" presId="urn:microsoft.com/office/officeart/2005/8/layout/hierarchy3"/>
    <dgm:cxn modelId="{12706E27-5884-4A60-A074-E11C936026A2}" srcId="{2D30C6E1-0F73-4220-827B-CC4C7E827C8C}" destId="{6718BBE5-503A-413C-93FA-1B99729D34B5}" srcOrd="2" destOrd="0" parTransId="{07405178-E9E7-4BCB-8EE9-744AAA0A31E8}" sibTransId="{3A8540F6-CA9B-4E51-AFE9-2E88BBB4FAF8}"/>
    <dgm:cxn modelId="{695A2628-4046-4C60-89F1-EA4882010232}" srcId="{34FCDDD8-0289-4B0C-9147-8F9DCB57F622}" destId="{8959AB4F-BC74-4572-940B-361BCFA17DAA}" srcOrd="6" destOrd="0" parTransId="{82996DFE-BEBC-4BFA-81D0-3C06C21E9817}" sibTransId="{8513E60F-3AF7-48A1-8D3D-49B06CE6300D}"/>
    <dgm:cxn modelId="{F9287029-0290-47D3-A304-68A45D697285}" type="presOf" srcId="{D6538B46-CB6D-4A06-A372-CCCF8A7C3EC5}" destId="{2ABC8896-DCDC-4BAE-9E66-7411DA18A505}" srcOrd="0" destOrd="0" presId="urn:microsoft.com/office/officeart/2005/8/layout/hierarchy3"/>
    <dgm:cxn modelId="{F95A9E2C-A25E-4D36-B9AA-BB6A49C870D3}" type="presOf" srcId="{6E153D99-475E-4D0D-9113-84FA984B57B6}" destId="{895CD797-4F09-465D-AD8A-6AD1FF237111}" srcOrd="0" destOrd="0" presId="urn:microsoft.com/office/officeart/2005/8/layout/hierarchy3"/>
    <dgm:cxn modelId="{9D929034-4F18-4DDC-9988-20CECFF0F305}" type="presOf" srcId="{B913DEBE-AFCD-45AA-9F67-EC1D11D5A3F8}" destId="{2DA29644-27DE-4224-A16E-52D4BF94C365}" srcOrd="1" destOrd="0" presId="urn:microsoft.com/office/officeart/2005/8/layout/hierarchy3"/>
    <dgm:cxn modelId="{98C7E834-93AF-4F68-BFCF-A8918F5F02A7}" srcId="{34FCDDD8-0289-4B0C-9147-8F9DCB57F622}" destId="{BD533B4B-5125-4BAF-88B8-7905469D573A}" srcOrd="5" destOrd="0" parTransId="{BA2920D9-8B83-409A-AFFF-A5DC0EA07C1A}" sibTransId="{CD47F681-C3C6-4DCF-8AFE-0B60052E876D}"/>
    <dgm:cxn modelId="{56AE5E36-BC8E-4871-B227-A131DF296750}" srcId="{85B67237-D813-49C3-B431-20687A9A81CC}" destId="{617BF229-1707-47B7-80D6-698FE87CAD75}" srcOrd="2" destOrd="0" parTransId="{D7227042-31B3-42DB-B007-230F22E382DC}" sibTransId="{EE682925-296B-4EC2-B639-F1C66F971E63}"/>
    <dgm:cxn modelId="{D649C539-984C-4438-B1BB-6348D3BA0F17}" type="presOf" srcId="{536F0655-802B-4BC2-AE09-7D18F8B53A82}" destId="{F3E24FA0-3809-4680-9462-69788E3837A8}" srcOrd="0" destOrd="0" presId="urn:microsoft.com/office/officeart/2005/8/layout/hierarchy3"/>
    <dgm:cxn modelId="{E9B3553B-3C16-42D5-A07B-967BA46C94AB}" type="presOf" srcId="{0CCDE4EB-D3A0-4AB5-8C16-EFF4375F31F9}" destId="{36A891F3-2B29-4F4C-8D8C-753DCD476D1E}" srcOrd="0" destOrd="0" presId="urn:microsoft.com/office/officeart/2005/8/layout/hierarchy3"/>
    <dgm:cxn modelId="{85EB6A3D-DF34-4DD3-93D0-934419806ED5}" type="presOf" srcId="{D75D9543-C4CF-4267-9D7C-19B05CA95CA1}" destId="{91FFF821-70E8-4C71-980E-3C14191B2204}" srcOrd="0" destOrd="0" presId="urn:microsoft.com/office/officeart/2005/8/layout/hierarchy3"/>
    <dgm:cxn modelId="{3696BC5B-A331-4625-BA57-32EFC3689F64}" type="presOf" srcId="{FFCA7AB3-7F30-4504-80C8-52C175366BEF}" destId="{A39AF8C1-8CBE-4F9E-A2FC-4E8C3E6E289C}" srcOrd="0" destOrd="0" presId="urn:microsoft.com/office/officeart/2005/8/layout/hierarchy3"/>
    <dgm:cxn modelId="{29FD005D-1903-463A-8A38-88FD7CB21A09}" srcId="{CF0E3197-0C12-4610-9039-E317BC77075A}" destId="{E5EE3FD2-0B0F-4EC4-8114-582CAD46F5F5}" srcOrd="5" destOrd="0" parTransId="{D75D9543-C4CF-4267-9D7C-19B05CA95CA1}" sibTransId="{676B9CEE-920B-4F8A-B74B-EC0022653C86}"/>
    <dgm:cxn modelId="{4D5B955F-0688-484A-9259-E26997873C0A}" type="presOf" srcId="{90F4F180-A140-4158-8E0A-9A36F09BBD6A}" destId="{6213E92A-029D-45CA-8A8C-D5A37E92613A}" srcOrd="0" destOrd="0" presId="urn:microsoft.com/office/officeart/2005/8/layout/hierarchy3"/>
    <dgm:cxn modelId="{E80C9462-B7CC-4B05-8B28-0E33C33A6DD9}" type="presOf" srcId="{34743576-2B6D-4143-92FA-1F34F6E72DC0}" destId="{8AC9D5B3-57A8-4286-8287-7215C155F8CE}" srcOrd="0" destOrd="0" presId="urn:microsoft.com/office/officeart/2005/8/layout/hierarchy3"/>
    <dgm:cxn modelId="{D8D26664-9CBA-46BC-B543-DF2786F2BECD}" type="presOf" srcId="{B913DEBE-AFCD-45AA-9F67-EC1D11D5A3F8}" destId="{E9AF4E8C-AFC3-4F8F-AFA6-DB428442B602}" srcOrd="0" destOrd="0" presId="urn:microsoft.com/office/officeart/2005/8/layout/hierarchy3"/>
    <dgm:cxn modelId="{D9A81145-1CC3-4542-AB7D-41E689B36D15}" type="presOf" srcId="{A5302737-400C-42B8-8721-992E05243D7E}" destId="{7B351F5D-D8E7-449B-BD84-1ED17046D2E6}" srcOrd="0" destOrd="0" presId="urn:microsoft.com/office/officeart/2005/8/layout/hierarchy3"/>
    <dgm:cxn modelId="{2877B046-4A3A-4279-94D2-D3D853493C8D}" type="presOf" srcId="{2D30C6E1-0F73-4220-827B-CC4C7E827C8C}" destId="{1F91258D-6467-4B91-BE92-6D8A1543FD64}" srcOrd="1" destOrd="0" presId="urn:microsoft.com/office/officeart/2005/8/layout/hierarchy3"/>
    <dgm:cxn modelId="{3FC0EF47-38AE-48DB-A353-D15560CBA03C}" type="presOf" srcId="{D641A4FC-7E99-4428-A7BA-7630F1F19133}" destId="{E9E1EE8E-0579-4C92-BB79-01973569E350}" srcOrd="0" destOrd="0" presId="urn:microsoft.com/office/officeart/2005/8/layout/hierarchy3"/>
    <dgm:cxn modelId="{6E807A49-A786-4374-9F34-B4F02AE8B942}" type="presOf" srcId="{861BE90E-E562-461B-B6B1-EFE88FD16BCF}" destId="{7F31F39A-90E1-4E63-9B93-C7DAD4CF1741}" srcOrd="0" destOrd="0" presId="urn:microsoft.com/office/officeart/2005/8/layout/hierarchy3"/>
    <dgm:cxn modelId="{B717F449-F1C1-4729-8A99-08F91CD5388B}" srcId="{6E153D99-475E-4D0D-9113-84FA984B57B6}" destId="{861BE90E-E562-461B-B6B1-EFE88FD16BCF}" srcOrd="0" destOrd="0" parTransId="{3D4FD2A2-8AA1-49F9-917D-CE4F45B7175F}" sibTransId="{3A2A92E1-F0CF-451C-9EBB-C47FAF9F2525}"/>
    <dgm:cxn modelId="{2B06B66A-BC1D-46D9-9030-C108DFDE2875}" srcId="{2D30C6E1-0F73-4220-827B-CC4C7E827C8C}" destId="{699BF81F-9952-4170-BCF6-726EF44BE3A1}" srcOrd="1" destOrd="0" parTransId="{D641A4FC-7E99-4428-A7BA-7630F1F19133}" sibTransId="{DC34B0F5-5876-4390-9062-3C9C5A714CE5}"/>
    <dgm:cxn modelId="{E1CFBB6A-61CB-4821-9217-21501FDB4EB5}" srcId="{FFCA7AB3-7F30-4504-80C8-52C175366BEF}" destId="{C2B8B657-2810-4DD8-A649-605A51C40E30}" srcOrd="2" destOrd="0" parTransId="{90F4F180-A140-4158-8E0A-9A36F09BBD6A}" sibTransId="{39B87126-787F-4A52-8E5B-416A173FADCE}"/>
    <dgm:cxn modelId="{88BD796B-A92F-4490-9927-3B443B23965E}" type="presOf" srcId="{543A37A8-628E-4C0E-8A49-FA43AFBCD0C9}" destId="{F0043049-1418-41D3-AED4-4E88E469E84E}"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8C268A4C-F86A-49E0-8956-4BB322CB0189}" type="presOf" srcId="{DC4160BF-2ACA-4317-AF50-308F2EAB7323}" destId="{70482367-4C0C-42E4-8464-3309E90058C6}" srcOrd="0" destOrd="0" presId="urn:microsoft.com/office/officeart/2005/8/layout/hierarchy3"/>
    <dgm:cxn modelId="{BC8C3A4D-750E-4C03-B2A4-3ADFAC80CAC3}" srcId="{34FCDDD8-0289-4B0C-9147-8F9DCB57F622}" destId="{9FDE4F66-4E49-49B1-8A60-5167A4C1073C}" srcOrd="2" destOrd="0" parTransId="{91FCF18E-F0ED-44C6-93EE-3B779B825F6D}" sibTransId="{5A7E901B-2CB6-432E-9E8F-FC6F39DC33D1}"/>
    <dgm:cxn modelId="{A882904E-AD11-465A-95E8-A739A9978D8A}" type="presOf" srcId="{BD533B4B-5125-4BAF-88B8-7905469D573A}" destId="{BFFA6172-922D-46C8-ABAC-B03FD6A163DB}" srcOrd="0" destOrd="0" presId="urn:microsoft.com/office/officeart/2005/8/layout/hierarchy3"/>
    <dgm:cxn modelId="{1E99B472-BF6C-4CD6-95C4-9F1A488E83E7}" type="presOf" srcId="{3E84364F-89F8-49A6-8813-1C8F48ABEB13}" destId="{371F4B90-C9FE-498D-9925-DDE3E8ADD911}" srcOrd="0" destOrd="0" presId="urn:microsoft.com/office/officeart/2005/8/layout/hierarchy3"/>
    <dgm:cxn modelId="{851BDC52-D33E-4928-B975-0586B6C2EA9B}" type="presOf" srcId="{CF0E3197-0C12-4610-9039-E317BC77075A}" destId="{1AA88E3C-1F63-4AE9-909C-8086C0803480}" srcOrd="0" destOrd="0" presId="urn:microsoft.com/office/officeart/2005/8/layout/hierarchy3"/>
    <dgm:cxn modelId="{5366FD52-1502-4991-AFA1-C348EC85D51F}" type="presOf" srcId="{D0B0FB75-3E9A-4ADD-84A5-2135E56BB3BE}" destId="{E1CF3170-2B91-43C1-8AB5-BF28939770CB}" srcOrd="0" destOrd="0" presId="urn:microsoft.com/office/officeart/2005/8/layout/hierarchy3"/>
    <dgm:cxn modelId="{CE64D873-6A5C-4B24-B1BF-E92289420CBF}" type="presOf" srcId="{4E350597-2707-49F8-8C5D-1B41F177222F}" destId="{FC9D42A3-8DBE-4326-BF67-D4448E32DE51}" srcOrd="0" destOrd="0" presId="urn:microsoft.com/office/officeart/2005/8/layout/hierarchy3"/>
    <dgm:cxn modelId="{E504D554-93EA-4071-9304-138DF9766D40}" type="presOf" srcId="{8A0A21C0-88CF-4A3F-B617-B6A1D2C94D8E}" destId="{C6C82107-96B8-4674-ABDF-19C96421D6AA}" srcOrd="0" destOrd="0" presId="urn:microsoft.com/office/officeart/2005/8/layout/hierarchy3"/>
    <dgm:cxn modelId="{C17AE154-9EE5-45B7-BBB2-EF004440BE26}" type="presOf" srcId="{2D30C6E1-0F73-4220-827B-CC4C7E827C8C}" destId="{A40353D8-F88D-4EC5-A45E-F620AC61E292}" srcOrd="0" destOrd="0" presId="urn:microsoft.com/office/officeart/2005/8/layout/hierarchy3"/>
    <dgm:cxn modelId="{8A35B175-EB09-47F0-B4DB-A102B4B58D95}" type="presOf" srcId="{FBB3817C-D3EB-4756-8898-0E5C410B0741}" destId="{A7879E01-FEB5-46DC-86A2-0A49643AABAD}" srcOrd="0" destOrd="0" presId="urn:microsoft.com/office/officeart/2005/8/layout/hierarchy3"/>
    <dgm:cxn modelId="{CCAE7678-CB1D-4F47-A4AA-25DDEDE4A9FD}" type="presOf" srcId="{34FCDDD8-0289-4B0C-9147-8F9DCB57F622}" destId="{787D510A-5A7E-4749-93D3-23586CA08B01}" srcOrd="1" destOrd="0" presId="urn:microsoft.com/office/officeart/2005/8/layout/hierarchy3"/>
    <dgm:cxn modelId="{7AA04E79-6E03-4ED1-9C1D-2920583F085C}" type="presOf" srcId="{4855E4ED-37CF-46B4-8BEE-5C9161C102E8}" destId="{5BFECF34-9F38-4FAD-94CC-A8D0402C483A}" srcOrd="0" destOrd="0" presId="urn:microsoft.com/office/officeart/2005/8/layout/hierarchy3"/>
    <dgm:cxn modelId="{AE52757C-89B2-4B65-8A91-62EFCEDF07EA}" type="presOf" srcId="{3D4FD2A2-8AA1-49F9-917D-CE4F45B7175F}" destId="{16BABB8F-DABD-4EC9-B1A1-2B839047C9EB}" srcOrd="0" destOrd="0" presId="urn:microsoft.com/office/officeart/2005/8/layout/hierarchy3"/>
    <dgm:cxn modelId="{5436207D-1428-4FC8-9370-F5339D8480C6}" type="presOf" srcId="{2F92589D-022D-4133-8D68-953B4729180C}" destId="{304EF431-E1DD-4785-9010-80B649CE6CEC}"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15255980-03E9-4617-94E0-B6F9DD331976}" srcId="{B913DEBE-AFCD-45AA-9F67-EC1D11D5A3F8}" destId="{4E84CEB9-3253-4B95-BE01-A2C9D051339C}" srcOrd="2" destOrd="0" parTransId="{3E84364F-89F8-49A6-8813-1C8F48ABEB13}" sibTransId="{656128EE-5E02-4BB4-8B51-486110D96ED1}"/>
    <dgm:cxn modelId="{74DC0881-9120-4969-B9A4-2F8997AAABD5}" srcId="{B913DEBE-AFCD-45AA-9F67-EC1D11D5A3F8}" destId="{EA5F7177-2E37-43B1-A396-50C0F3F17B6D}" srcOrd="0" destOrd="0" parTransId="{4D74410B-1C1D-4843-B689-1553AB1F3B7D}" sibTransId="{8AA49109-8032-4C2B-B81E-ACCB42677FE2}"/>
    <dgm:cxn modelId="{E9F86783-FEA1-4BAF-9F85-2791418D1AB1}" srcId="{CF0E3197-0C12-4610-9039-E317BC77075A}" destId="{D9D4366D-BF88-4274-9CEF-8FDF99256F44}" srcOrd="4" destOrd="0" parTransId="{23A20D8C-E4EB-4883-A0F8-D3A75282E8CD}" sibTransId="{B75FA812-C1C9-4CCD-AED0-020CB77B5F72}"/>
    <dgm:cxn modelId="{F745B883-E6CA-4840-A2C5-E92E56F5EF02}" type="presOf" srcId="{36A304B2-B53E-4AC4-ADDA-8A4015F81CBD}" destId="{B3A95C0C-4CB4-45A7-B34E-6C64651314E6}" srcOrd="0" destOrd="0" presId="urn:microsoft.com/office/officeart/2005/8/layout/hierarchy3"/>
    <dgm:cxn modelId="{9A86248A-2969-4106-A7E5-E6555AF5EF58}" type="presOf" srcId="{3E657111-14E5-4B93-8C5B-3D7B1425B532}" destId="{CEECE3A6-D479-45CD-ADFD-26D31C4B820F}" srcOrd="0" destOrd="0" presId="urn:microsoft.com/office/officeart/2005/8/layout/hierarchy3"/>
    <dgm:cxn modelId="{8C90EE8E-BE40-433A-B4CE-36CDC255A7CC}" type="presOf" srcId="{1EF7FD67-6F6B-46B8-A2A1-51FCD2B7B9BC}" destId="{E4A9CC92-C5A3-409D-8486-1DB42686EF4C}" srcOrd="0" destOrd="0" presId="urn:microsoft.com/office/officeart/2005/8/layout/hierarchy3"/>
    <dgm:cxn modelId="{DAF02F8F-D12A-4ED3-AB35-C68A9ABB37EA}" type="presOf" srcId="{EA5F7177-2E37-43B1-A396-50C0F3F17B6D}" destId="{F30F29AE-79BB-4621-9D81-441CEA0220C0}" srcOrd="0" destOrd="0" presId="urn:microsoft.com/office/officeart/2005/8/layout/hierarchy3"/>
    <dgm:cxn modelId="{A957EE91-4406-4E64-B0AB-C13C7BB1FF74}" srcId="{B913DEBE-AFCD-45AA-9F67-EC1D11D5A3F8}" destId="{36A304B2-B53E-4AC4-ADDA-8A4015F81CBD}" srcOrd="5" destOrd="0" parTransId="{EF8ADAED-3000-45EF-BCB6-42B2F2C35C3A}" sibTransId="{8131021E-23D9-405B-8301-9D6B04B71768}"/>
    <dgm:cxn modelId="{CA7E9193-B8C7-4BDF-9D3E-B2496D3882DE}" srcId="{2BB6B5D6-9E4D-4088-A301-1E5167B31D5A}" destId="{34FCDDD8-0289-4B0C-9147-8F9DCB57F622}" srcOrd="3" destOrd="0" parTransId="{4D2EDD73-4763-4F18-AC37-BCC1E3BA8003}" sibTransId="{148FBF58-43E5-4CC0-8B0A-9F9458BCB10B}"/>
    <dgm:cxn modelId="{33D7AB95-44EB-41C1-B985-1D613E09F609}" type="presOf" srcId="{C7C0BF04-626D-41B8-8B65-AB78FE83E972}" destId="{BEE9E308-92E1-426C-9089-BAB7DF7BEE13}" srcOrd="0" destOrd="0" presId="urn:microsoft.com/office/officeart/2005/8/layout/hierarchy3"/>
    <dgm:cxn modelId="{A2F30D96-F0BE-4C75-B24B-4B3E28A55893}" srcId="{CF0E3197-0C12-4610-9039-E317BC77075A}" destId="{3E657111-14E5-4B93-8C5B-3D7B1425B532}" srcOrd="3" destOrd="0" parTransId="{2F92589D-022D-4133-8D68-953B4729180C}" sibTransId="{0DD1B684-5DD7-4044-A1A9-1C7B5C1C0041}"/>
    <dgm:cxn modelId="{0D7AE698-BE63-4C8A-A0B5-95D5C099F4C7}" type="presOf" srcId="{293366AE-1D12-4628-9A58-213AE572133C}" destId="{D3C8E485-657A-47D5-8601-B64AD5553069}" srcOrd="0" destOrd="0" presId="urn:microsoft.com/office/officeart/2005/8/layout/hierarchy3"/>
    <dgm:cxn modelId="{EE3A429A-434D-4C1C-9B00-FF3DDC89998B}" type="presOf" srcId="{9B3B524C-C4DF-44C6-AE07-2A43A7DE42EA}" destId="{10DC47F6-071A-448D-AC6A-E499003A242E}" srcOrd="0" destOrd="0" presId="urn:microsoft.com/office/officeart/2005/8/layout/hierarchy3"/>
    <dgm:cxn modelId="{56BD8C9B-0BD2-4780-819A-BA2446AAE4F5}" type="presOf" srcId="{B5FB80B5-EBE8-4A97-8B20-E308342CC433}" destId="{BC649CC7-4419-4D69-B739-4295D2661D80}" srcOrd="0" destOrd="0" presId="urn:microsoft.com/office/officeart/2005/8/layout/hierarchy3"/>
    <dgm:cxn modelId="{790C689E-F6BE-4F11-958E-432AF0E78F93}" srcId="{CF0E3197-0C12-4610-9039-E317BC77075A}" destId="{4855E4ED-37CF-46B4-8BEE-5C9161C102E8}" srcOrd="1" destOrd="0" parTransId="{9B582099-76DA-411A-A92F-FBFFCEBE616D}" sibTransId="{7481869F-A276-4DBD-B5FB-80995BE80222}"/>
    <dgm:cxn modelId="{076F25A1-B5CF-4D3D-BED5-539F48849C6A}" srcId="{2D30C6E1-0F73-4220-827B-CC4C7E827C8C}" destId="{293366AE-1D12-4628-9A58-213AE572133C}" srcOrd="0" destOrd="0" parTransId="{02112C48-E93F-49B0-8C12-CC02CD0DA4DC}" sibTransId="{931441BF-F91E-4455-BC59-435E278332AD}"/>
    <dgm:cxn modelId="{AF115EA1-A2BE-4033-A973-0CC84771F151}" type="presOf" srcId="{9FDE4F66-4E49-49B1-8A60-5167A4C1073C}" destId="{6A91803B-02F8-466A-983A-81D9D1535DC3}" srcOrd="0" destOrd="0" presId="urn:microsoft.com/office/officeart/2005/8/layout/hierarchy3"/>
    <dgm:cxn modelId="{3A579AA2-557D-482C-85C1-0BB057CB661D}" type="presOf" srcId="{BD5064B1-7D5A-4590-9BB7-40D33EDD5F11}" destId="{AE745600-A2A4-46D9-BB81-AD7918329569}" srcOrd="0" destOrd="0" presId="urn:microsoft.com/office/officeart/2005/8/layout/hierarchy3"/>
    <dgm:cxn modelId="{2964EDA4-7D9B-4702-A473-BE25DCE98BBF}" type="presOf" srcId="{9B582099-76DA-411A-A92F-FBFFCEBE616D}" destId="{6BEADE9D-47D4-434D-9B93-26C4AAF542DB}" srcOrd="0" destOrd="0" presId="urn:microsoft.com/office/officeart/2005/8/layout/hierarchy3"/>
    <dgm:cxn modelId="{E27ACBA6-1014-4FA3-ABF6-F849EB8D331F}" type="presOf" srcId="{8959AB4F-BC74-4572-940B-361BCFA17DAA}" destId="{2F05DB5A-E52D-4DD6-949F-26C543833B74}" srcOrd="0" destOrd="0" presId="urn:microsoft.com/office/officeart/2005/8/layout/hierarchy3"/>
    <dgm:cxn modelId="{944CEFA6-FEF4-4459-816D-86393F6FC485}" srcId="{34FCDDD8-0289-4B0C-9147-8F9DCB57F622}" destId="{A5302737-400C-42B8-8721-992E05243D7E}" srcOrd="1" destOrd="0" parTransId="{FBB3817C-D3EB-4756-8898-0E5C410B0741}" sibTransId="{D35316C5-50EB-4D69-82D2-E01428F854B1}"/>
    <dgm:cxn modelId="{3D10B8A7-239F-4311-A58C-DB45F7A840DD}" type="presOf" srcId="{0913810C-3105-4F9C-A2D9-9968C877302D}" destId="{E6DAA865-1043-4BE0-8EAE-C9FADAD71BD9}" srcOrd="0" destOrd="0" presId="urn:microsoft.com/office/officeart/2005/8/layout/hierarchy3"/>
    <dgm:cxn modelId="{0ACB41A9-4738-4BF0-8167-8895A7402994}" type="presOf" srcId="{23A20D8C-E4EB-4883-A0F8-D3A75282E8CD}" destId="{B028CF45-803B-4A8C-893C-D0DD12C610B9}" srcOrd="0" destOrd="0" presId="urn:microsoft.com/office/officeart/2005/8/layout/hierarchy3"/>
    <dgm:cxn modelId="{8F5B87AB-FF47-4395-BDAD-BD1710E4D905}" type="presOf" srcId="{6E153D99-475E-4D0D-9113-84FA984B57B6}" destId="{CF4D92A9-FD3C-4463-B4A8-0A0E0640CAEB}" srcOrd="1" destOrd="0" presId="urn:microsoft.com/office/officeart/2005/8/layout/hierarchy3"/>
    <dgm:cxn modelId="{FC54FDAC-24D3-4D6D-A9E9-07A347F8F9D3}" type="presOf" srcId="{2BB6B5D6-9E4D-4088-A301-1E5167B31D5A}" destId="{D50A98CE-08C0-46D6-8E85-8DDE275A17A8}" srcOrd="0" destOrd="0" presId="urn:microsoft.com/office/officeart/2005/8/layout/hierarchy3"/>
    <dgm:cxn modelId="{328F00AE-4968-4401-87AF-494F796A5811}" type="presOf" srcId="{85B67237-D813-49C3-B431-20687A9A81CC}" destId="{4F82A894-FE56-4208-8194-B5C968DD79B1}" srcOrd="0" destOrd="0" presId="urn:microsoft.com/office/officeart/2005/8/layout/hierarchy3"/>
    <dgm:cxn modelId="{45922CAF-D95F-4BC1-93D0-13B692085DEB}" srcId="{6E153D99-475E-4D0D-9113-84FA984B57B6}" destId="{C35DE6E8-D19D-4C25-BD14-9F83F6491DA8}" srcOrd="1" destOrd="0" parTransId="{DC4160BF-2ACA-4317-AF50-308F2EAB7323}" sibTransId="{21C26596-5080-49B8-9FA1-C299CA5EAE31}"/>
    <dgm:cxn modelId="{8C776BAF-2982-47EC-9FF9-BABB7F4E1B2C}" type="presOf" srcId="{4D74410B-1C1D-4843-B689-1553AB1F3B7D}" destId="{6D46FC80-FE5B-4B8A-AC36-38D7E3FC02FB}" srcOrd="0" destOrd="0" presId="urn:microsoft.com/office/officeart/2005/8/layout/hierarchy3"/>
    <dgm:cxn modelId="{3CEDFBB3-83D6-46C4-A81B-0ADC82794B60}" type="presOf" srcId="{E0329067-48F1-4287-B992-2917FA957FCB}" destId="{4ABE4F12-DFC2-4388-A4CB-1CAA2AE978A7}" srcOrd="0" destOrd="0" presId="urn:microsoft.com/office/officeart/2005/8/layout/hierarchy3"/>
    <dgm:cxn modelId="{E3C841B8-A5BE-475D-AD15-B14FFF467E0F}" type="presOf" srcId="{BE945851-69C9-4D88-8221-E22BF6E57D5D}" destId="{86D43C16-CD7E-4B0E-BFAC-CE07AED2B929}" srcOrd="0" destOrd="0" presId="urn:microsoft.com/office/officeart/2005/8/layout/hierarchy3"/>
    <dgm:cxn modelId="{73FA88BA-2EF3-427A-A855-6C72B56981B7}" type="presOf" srcId="{4E84CEB9-3253-4B95-BE01-A2C9D051339C}" destId="{2154AC7A-EB23-49A6-A126-CB94E41BBB93}" srcOrd="0" destOrd="0" presId="urn:microsoft.com/office/officeart/2005/8/layout/hierarchy3"/>
    <dgm:cxn modelId="{FA1920BC-150E-4144-811F-03B1DC678F22}" srcId="{B913DEBE-AFCD-45AA-9F67-EC1D11D5A3F8}" destId="{820D5FC0-5C39-44DE-9BEA-D9BBCEA3FC2F}" srcOrd="1" destOrd="0" parTransId="{0CCDE4EB-D3A0-4AB5-8C16-EFF4375F31F9}" sibTransId="{9C6D1D3E-85AC-4D30-A9A6-6D3E21C37628}"/>
    <dgm:cxn modelId="{28C5E1C1-0DA7-4554-AE1B-7B454F1FB0C3}" type="presOf" srcId="{05E2D707-3832-4375-918B-FBAEB9F73AC0}" destId="{1E4E7F92-39E4-4619-B722-1097A7C97326}" srcOrd="0" destOrd="0" presId="urn:microsoft.com/office/officeart/2005/8/layout/hierarchy3"/>
    <dgm:cxn modelId="{CC121FC2-06A8-4B9A-BB36-81AEF08F82DB}" srcId="{85B67237-D813-49C3-B431-20687A9A81CC}" destId="{8A0A21C0-88CF-4A3F-B617-B6A1D2C94D8E}" srcOrd="1" destOrd="0" parTransId="{D6538B46-CB6D-4A06-A372-CCCF8A7C3EC5}" sibTransId="{8EBE28A5-D888-45BE-9D77-532AC5A2FA62}"/>
    <dgm:cxn modelId="{507748C3-10A7-49B5-B55C-CBFAB372524C}" type="presOf" srcId="{F578F566-75F0-49A9-A540-BA00D36DB1F8}" destId="{596B938D-E3C8-4748-92D8-4CE1C2C4ACAA}" srcOrd="0" destOrd="0" presId="urn:microsoft.com/office/officeart/2005/8/layout/hierarchy3"/>
    <dgm:cxn modelId="{470AE8C3-608D-477F-8D46-560FD8F6DC67}" srcId="{6E153D99-475E-4D0D-9113-84FA984B57B6}" destId="{49BD9D9A-0D54-49DD-A9C7-4CBAB855B8F5}" srcOrd="4" destOrd="0" parTransId="{46A675AF-5C94-41CB-8547-E7C14538583F}" sibTransId="{13D44E76-988E-4BC4-9067-3ED60097DA62}"/>
    <dgm:cxn modelId="{D860C8C7-56E4-4E30-B05E-C31241866FA3}" type="presOf" srcId="{11FF6A32-426E-431A-A1F4-B4FBA493FDC5}" destId="{46C01CE4-74B5-43D7-961C-52CC8D044FDF}" srcOrd="0" destOrd="0" presId="urn:microsoft.com/office/officeart/2005/8/layout/hierarchy3"/>
    <dgm:cxn modelId="{02EADECF-5654-4DC1-963B-C8B5AFAA2954}" type="presOf" srcId="{58ED19A4-825F-4A27-869A-A97366BD4BC7}" destId="{E2B75F0D-099E-41E7-9414-636F85987D89}" srcOrd="0"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269CBDD2-283D-4E27-8133-DBCC2BB7BC80}" srcId="{FFCA7AB3-7F30-4504-80C8-52C175366BEF}" destId="{93D504EE-198B-4CF1-9351-FDA95C3A209C}" srcOrd="1" destOrd="0" parTransId="{F5653D7A-636C-4A4F-A58A-90841163C62E}" sibTransId="{7A4B0587-6CFB-4261-BAC3-91F593472BB3}"/>
    <dgm:cxn modelId="{0B68E6D4-1EB8-4B76-8619-FC3D81B36F7A}" type="presOf" srcId="{9EE2E936-3074-44B4-BD89-278C24683ADB}" destId="{245683E5-CFBF-49F5-AAF0-58EF3F86BD00}" srcOrd="0" destOrd="0" presId="urn:microsoft.com/office/officeart/2005/8/layout/hierarchy3"/>
    <dgm:cxn modelId="{353530D7-3395-41A9-B1D6-B8AB0FAE80BF}" type="presOf" srcId="{02112C48-E93F-49B0-8C12-CC02CD0DA4DC}" destId="{C0AAB278-DBCC-4BF6-9F05-F9021F540CDA}" srcOrd="0" destOrd="0" presId="urn:microsoft.com/office/officeart/2005/8/layout/hierarchy3"/>
    <dgm:cxn modelId="{C7A870D7-953B-4CDE-A7CA-8FC06D146155}" type="presOf" srcId="{EF8ADAED-3000-45EF-BCB6-42B2F2C35C3A}" destId="{2947A813-BFCB-43F4-AF6A-E86F07A5FE44}" srcOrd="0" destOrd="0" presId="urn:microsoft.com/office/officeart/2005/8/layout/hierarchy3"/>
    <dgm:cxn modelId="{F8322FD8-0BEF-40FF-9D66-1F5F1DCD272D}" srcId="{6E153D99-475E-4D0D-9113-84FA984B57B6}" destId="{4E350597-2707-49F8-8C5D-1B41F177222F}" srcOrd="2" destOrd="0" parTransId="{9EE2E936-3074-44B4-BD89-278C24683ADB}" sibTransId="{3E6C3DF3-8265-47E2-AB6D-B67716119619}"/>
    <dgm:cxn modelId="{BF0B96DF-CF2B-4BF0-A6A7-F135F166C4D5}" srcId="{6E153D99-475E-4D0D-9113-84FA984B57B6}" destId="{C4BB266A-2267-4CD2-B700-3A5A7D14ACCD}" srcOrd="3" destOrd="0" parTransId="{4DD31394-9559-496B-92E5-F924F09731C3}" sibTransId="{4B8D9E90-174F-45C2-88DD-BB3F7721270F}"/>
    <dgm:cxn modelId="{668A49E1-E72E-47F5-BF2A-68EA8F77F740}" type="presOf" srcId="{82996DFE-BEBC-4BFA-81D0-3C06C21E9817}" destId="{F7EF1040-5A97-4196-B23F-A3FEA5C7D805}" srcOrd="0" destOrd="0" presId="urn:microsoft.com/office/officeart/2005/8/layout/hierarchy3"/>
    <dgm:cxn modelId="{A3EA6EE2-232D-4BAF-83CB-EFDF8A98D759}" type="presOf" srcId="{D7227042-31B3-42DB-B007-230F22E382DC}" destId="{D1E68277-C98F-45BB-BCE7-BC94F1256177}" srcOrd="0" destOrd="0" presId="urn:microsoft.com/office/officeart/2005/8/layout/hierarchy3"/>
    <dgm:cxn modelId="{B2DC27E4-3510-45B6-A1A3-2C33354BA75A}" type="presOf" srcId="{956C0751-587A-4A7C-A2F6-F8794715AEBA}" destId="{C5D0C5FB-F9F8-4B01-AF3C-3149F8A74CD3}" srcOrd="0" destOrd="0" presId="urn:microsoft.com/office/officeart/2005/8/layout/hierarchy3"/>
    <dgm:cxn modelId="{FE3A84E4-CD9D-456D-AEA6-960CB1B41103}" type="presOf" srcId="{BA2920D9-8B83-409A-AFFF-A5DC0EA07C1A}" destId="{41B424CD-663C-49A6-A6EB-F82640419CBF}" srcOrd="0" destOrd="0" presId="urn:microsoft.com/office/officeart/2005/8/layout/hierarchy3"/>
    <dgm:cxn modelId="{5C82F2E6-91E5-46F5-895E-113A25015AEB}" type="presOf" srcId="{34FCDDD8-0289-4B0C-9147-8F9DCB57F622}" destId="{1B49CAE7-B4B7-4FE1-B3D8-BEC276FBCAF7}" srcOrd="0" destOrd="0" presId="urn:microsoft.com/office/officeart/2005/8/layout/hierarchy3"/>
    <dgm:cxn modelId="{24853DE8-F017-4F5F-A1B4-7ADDD09541A7}" type="presOf" srcId="{49BD9D9A-0D54-49DD-A9C7-4CBAB855B8F5}" destId="{3799F287-37BC-48E7-AE10-2E0F0D77503E}" srcOrd="0" destOrd="0" presId="urn:microsoft.com/office/officeart/2005/8/layout/hierarchy3"/>
    <dgm:cxn modelId="{BA4658E9-F192-4668-974C-4CC8E335F9C2}" type="presOf" srcId="{C35DE6E8-D19D-4C25-BD14-9F83F6491DA8}" destId="{C4921DBE-E6D1-4A95-A27B-2C4B40FEB593}" srcOrd="0" destOrd="0" presId="urn:microsoft.com/office/officeart/2005/8/layout/hierarchy3"/>
    <dgm:cxn modelId="{694B57EE-F5AB-4DB9-8D3E-690E254FBEC1}" type="presOf" srcId="{46A675AF-5C94-41CB-8547-E7C14538583F}" destId="{5180DD89-8855-4ECF-A486-4402F871C53B}"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785369F1-D3D6-44EC-A47A-1550B3436EBF}" srcId="{CF0E3197-0C12-4610-9039-E317BC77075A}" destId="{956C0751-587A-4A7C-A2F6-F8794715AEBA}" srcOrd="2" destOrd="0" parTransId="{05E2D707-3832-4375-918B-FBAEB9F73AC0}" sibTransId="{C1B12A3B-37AB-448F-B669-53B332180382}"/>
    <dgm:cxn modelId="{8EA29CF1-D302-46E4-AD70-FFF413BEFD8A}" srcId="{B913DEBE-AFCD-45AA-9F67-EC1D11D5A3F8}" destId="{BD5064B1-7D5A-4590-9BB7-40D33EDD5F11}" srcOrd="4" destOrd="0" parTransId="{B0FC2696-CB6B-4489-BD97-D2F2C2AA9CA1}" sibTransId="{EDDB2F26-9223-4E83-B7D2-BECE37B69528}"/>
    <dgm:cxn modelId="{6AEEA9F2-F061-4AEA-B501-412FF9911434}" type="presOf" srcId="{B0FC2696-CB6B-4489-BD97-D2F2C2AA9CA1}" destId="{26437B79-884B-423A-A867-2AA5D255E571}" srcOrd="0" destOrd="0" presId="urn:microsoft.com/office/officeart/2005/8/layout/hierarchy3"/>
    <dgm:cxn modelId="{BBA0B4F2-7DA8-418A-953F-9098D2E9DEF2}" type="presOf" srcId="{D9D4366D-BF88-4274-9CEF-8FDF99256F44}" destId="{ABAEF2C5-B33F-42BC-AE61-6C2E0036F91A}" srcOrd="0" destOrd="0" presId="urn:microsoft.com/office/officeart/2005/8/layout/hierarchy3"/>
    <dgm:cxn modelId="{25B8A0F4-9559-4DF3-B962-F93A7A06C0CD}" type="presOf" srcId="{93D504EE-198B-4CF1-9351-FDA95C3A209C}" destId="{CDA47CA6-3513-469A-9991-83CCBCEA4485}" srcOrd="0" destOrd="0" presId="urn:microsoft.com/office/officeart/2005/8/layout/hierarchy3"/>
    <dgm:cxn modelId="{092AB9F4-76BB-4044-BBBB-D04CFEE53EDE}" type="presOf" srcId="{F5653D7A-636C-4A4F-A58A-90841163C62E}" destId="{459F397D-4EDA-45B2-96E9-6B165C418354}" srcOrd="0" destOrd="0" presId="urn:microsoft.com/office/officeart/2005/8/layout/hierarchy3"/>
    <dgm:cxn modelId="{461DECF7-2FEA-40BF-B37B-E8C7D34A86AF}" type="presOf" srcId="{43712683-065A-4AA5-A6CA-1E300850B46F}" destId="{F4AF38F4-8E5C-431E-ADAE-3EC093DD9B22}" srcOrd="0" destOrd="0" presId="urn:microsoft.com/office/officeart/2005/8/layout/hierarchy3"/>
    <dgm:cxn modelId="{3E5CD7FE-AF29-4F77-BFE1-053DB425B3C3}" type="presOf" srcId="{1E513664-A2F2-463C-AFB6-E40AB48D07B0}" destId="{72E5305C-D043-4A1E-9835-BBE71692CCAA}"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5886F938-6B58-4B8C-9E1A-F4BAA5FFA957}" type="presParOf" srcId="{D50A98CE-08C0-46D6-8E85-8DDE275A17A8}" destId="{5F178DCE-E602-4E03-9851-415B58ACC906}" srcOrd="0" destOrd="0" presId="urn:microsoft.com/office/officeart/2005/8/layout/hierarchy3"/>
    <dgm:cxn modelId="{B276316C-32D2-4898-BA36-BB56BCD9059E}" type="presParOf" srcId="{5F178DCE-E602-4E03-9851-415B58ACC906}" destId="{B1DFC565-C20B-4E76-B797-AEB803564ECC}" srcOrd="0" destOrd="0" presId="urn:microsoft.com/office/officeart/2005/8/layout/hierarchy3"/>
    <dgm:cxn modelId="{5C425371-CCFD-42BB-8F96-0E647391401C}" type="presParOf" srcId="{B1DFC565-C20B-4E76-B797-AEB803564ECC}" destId="{E9AF4E8C-AFC3-4F8F-AFA6-DB428442B602}" srcOrd="0" destOrd="0" presId="urn:microsoft.com/office/officeart/2005/8/layout/hierarchy3"/>
    <dgm:cxn modelId="{2AA521F7-340D-4557-B19E-105809406D7E}" type="presParOf" srcId="{B1DFC565-C20B-4E76-B797-AEB803564ECC}" destId="{2DA29644-27DE-4224-A16E-52D4BF94C365}" srcOrd="1" destOrd="0" presId="urn:microsoft.com/office/officeart/2005/8/layout/hierarchy3"/>
    <dgm:cxn modelId="{1311D472-BBF0-4A4A-BD26-7B7C5C9D5C48}" type="presParOf" srcId="{5F178DCE-E602-4E03-9851-415B58ACC906}" destId="{1ACA5F73-A608-4690-B2A1-C87C8264B11D}" srcOrd="1" destOrd="0" presId="urn:microsoft.com/office/officeart/2005/8/layout/hierarchy3"/>
    <dgm:cxn modelId="{998ACC9A-FF99-4834-942B-07689F54EAFD}" type="presParOf" srcId="{1ACA5F73-A608-4690-B2A1-C87C8264B11D}" destId="{6D46FC80-FE5B-4B8A-AC36-38D7E3FC02FB}" srcOrd="0" destOrd="0" presId="urn:microsoft.com/office/officeart/2005/8/layout/hierarchy3"/>
    <dgm:cxn modelId="{0C153A74-9EC0-4412-B952-0835B866E20A}" type="presParOf" srcId="{1ACA5F73-A608-4690-B2A1-C87C8264B11D}" destId="{F30F29AE-79BB-4621-9D81-441CEA0220C0}" srcOrd="1" destOrd="0" presId="urn:microsoft.com/office/officeart/2005/8/layout/hierarchy3"/>
    <dgm:cxn modelId="{3B2BF3EE-B211-4B2B-8231-5ABDAAA10DA9}" type="presParOf" srcId="{1ACA5F73-A608-4690-B2A1-C87C8264B11D}" destId="{36A891F3-2B29-4F4C-8D8C-753DCD476D1E}" srcOrd="2" destOrd="0" presId="urn:microsoft.com/office/officeart/2005/8/layout/hierarchy3"/>
    <dgm:cxn modelId="{6289D338-3879-4B4E-81F3-378EE2D70640}" type="presParOf" srcId="{1ACA5F73-A608-4690-B2A1-C87C8264B11D}" destId="{E5F2FEC1-78D0-4E66-A2CA-7FC65BCE22D7}" srcOrd="3" destOrd="0" presId="urn:microsoft.com/office/officeart/2005/8/layout/hierarchy3"/>
    <dgm:cxn modelId="{7E1625DE-0A4A-49F2-A2FB-AC516F5F638C}" type="presParOf" srcId="{1ACA5F73-A608-4690-B2A1-C87C8264B11D}" destId="{371F4B90-C9FE-498D-9925-DDE3E8ADD911}" srcOrd="4" destOrd="0" presId="urn:microsoft.com/office/officeart/2005/8/layout/hierarchy3"/>
    <dgm:cxn modelId="{BDB9333E-9354-4DFF-971A-294D894CD341}" type="presParOf" srcId="{1ACA5F73-A608-4690-B2A1-C87C8264B11D}" destId="{2154AC7A-EB23-49A6-A126-CB94E41BBB93}" srcOrd="5" destOrd="0" presId="urn:microsoft.com/office/officeart/2005/8/layout/hierarchy3"/>
    <dgm:cxn modelId="{4E25CA5A-4E29-4421-BF5F-D95BF322E01D}" type="presParOf" srcId="{1ACA5F73-A608-4690-B2A1-C87C8264B11D}" destId="{8AC9D5B3-57A8-4286-8287-7215C155F8CE}" srcOrd="6" destOrd="0" presId="urn:microsoft.com/office/officeart/2005/8/layout/hierarchy3"/>
    <dgm:cxn modelId="{FC2BDDEF-3987-40BE-B6D2-81D7D3388C6B}" type="presParOf" srcId="{1ACA5F73-A608-4690-B2A1-C87C8264B11D}" destId="{E6DAA865-1043-4BE0-8EAE-C9FADAD71BD9}" srcOrd="7" destOrd="0" presId="urn:microsoft.com/office/officeart/2005/8/layout/hierarchy3"/>
    <dgm:cxn modelId="{B93F38AC-26FB-464E-AE38-792A881E8E0A}" type="presParOf" srcId="{1ACA5F73-A608-4690-B2A1-C87C8264B11D}" destId="{26437B79-884B-423A-A867-2AA5D255E571}" srcOrd="8" destOrd="0" presId="urn:microsoft.com/office/officeart/2005/8/layout/hierarchy3"/>
    <dgm:cxn modelId="{6E49E45D-2A15-40F6-86F9-C11EB2C1A913}" type="presParOf" srcId="{1ACA5F73-A608-4690-B2A1-C87C8264B11D}" destId="{AE745600-A2A4-46D9-BB81-AD7918329569}" srcOrd="9" destOrd="0" presId="urn:microsoft.com/office/officeart/2005/8/layout/hierarchy3"/>
    <dgm:cxn modelId="{2BE72468-72A8-4DF8-AA8E-A1A616569EFD}" type="presParOf" srcId="{1ACA5F73-A608-4690-B2A1-C87C8264B11D}" destId="{2947A813-BFCB-43F4-AF6A-E86F07A5FE44}" srcOrd="10" destOrd="0" presId="urn:microsoft.com/office/officeart/2005/8/layout/hierarchy3"/>
    <dgm:cxn modelId="{3AF4A67B-7D32-4B2A-AA71-41AD71906DAF}" type="presParOf" srcId="{1ACA5F73-A608-4690-B2A1-C87C8264B11D}" destId="{B3A95C0C-4CB4-45A7-B34E-6C64651314E6}" srcOrd="11" destOrd="0" presId="urn:microsoft.com/office/officeart/2005/8/layout/hierarchy3"/>
    <dgm:cxn modelId="{5198EB88-1579-46BD-B86C-2456250D4288}" type="presParOf" srcId="{D50A98CE-08C0-46D6-8E85-8DDE275A17A8}" destId="{2A64CF9C-2A8F-4D75-B4F3-477C79144438}" srcOrd="1" destOrd="0" presId="urn:microsoft.com/office/officeart/2005/8/layout/hierarchy3"/>
    <dgm:cxn modelId="{EFD3220C-9051-4C12-8729-2D23B6F7E67D}" type="presParOf" srcId="{2A64CF9C-2A8F-4D75-B4F3-477C79144438}" destId="{AE6BE6A3-F5A7-4C73-AA55-F795DBB027F7}" srcOrd="0" destOrd="0" presId="urn:microsoft.com/office/officeart/2005/8/layout/hierarchy3"/>
    <dgm:cxn modelId="{D041768D-D3CB-41C7-B758-0CE5C7E02779}" type="presParOf" srcId="{AE6BE6A3-F5A7-4C73-AA55-F795DBB027F7}" destId="{1AA88E3C-1F63-4AE9-909C-8086C0803480}" srcOrd="0" destOrd="0" presId="urn:microsoft.com/office/officeart/2005/8/layout/hierarchy3"/>
    <dgm:cxn modelId="{85E6D648-DBC3-4A22-B93A-CC9952611EAF}" type="presParOf" srcId="{AE6BE6A3-F5A7-4C73-AA55-F795DBB027F7}" destId="{B496A015-E814-47CF-A4B3-8992A6B33BAD}" srcOrd="1" destOrd="0" presId="urn:microsoft.com/office/officeart/2005/8/layout/hierarchy3"/>
    <dgm:cxn modelId="{483FE789-94EA-4852-9726-EE1FB15A22A8}" type="presParOf" srcId="{2A64CF9C-2A8F-4D75-B4F3-477C79144438}" destId="{F571E05F-3495-45EE-913B-32D697734DDF}" srcOrd="1" destOrd="0" presId="urn:microsoft.com/office/officeart/2005/8/layout/hierarchy3"/>
    <dgm:cxn modelId="{BC4BC701-16EA-4747-88B4-2A8E06E510FA}" type="presParOf" srcId="{F571E05F-3495-45EE-913B-32D697734DDF}" destId="{F3E24FA0-3809-4680-9462-69788E3837A8}" srcOrd="0" destOrd="0" presId="urn:microsoft.com/office/officeart/2005/8/layout/hierarchy3"/>
    <dgm:cxn modelId="{0CDD03A9-D809-43D5-B0EE-207DB7A1A99F}" type="presParOf" srcId="{F571E05F-3495-45EE-913B-32D697734DDF}" destId="{86D43C16-CD7E-4B0E-BFAC-CE07AED2B929}" srcOrd="1" destOrd="0" presId="urn:microsoft.com/office/officeart/2005/8/layout/hierarchy3"/>
    <dgm:cxn modelId="{D76FEA16-A194-4738-95CE-629484F1FD46}" type="presParOf" srcId="{F571E05F-3495-45EE-913B-32D697734DDF}" destId="{6BEADE9D-47D4-434D-9B93-26C4AAF542DB}" srcOrd="2" destOrd="0" presId="urn:microsoft.com/office/officeart/2005/8/layout/hierarchy3"/>
    <dgm:cxn modelId="{330915C3-5603-43CB-B563-717C9A508720}" type="presParOf" srcId="{F571E05F-3495-45EE-913B-32D697734DDF}" destId="{5BFECF34-9F38-4FAD-94CC-A8D0402C483A}" srcOrd="3" destOrd="0" presId="urn:microsoft.com/office/officeart/2005/8/layout/hierarchy3"/>
    <dgm:cxn modelId="{F2A758B9-7CBA-421D-A8F9-3B0021B80E10}" type="presParOf" srcId="{F571E05F-3495-45EE-913B-32D697734DDF}" destId="{1E4E7F92-39E4-4619-B722-1097A7C97326}" srcOrd="4" destOrd="0" presId="urn:microsoft.com/office/officeart/2005/8/layout/hierarchy3"/>
    <dgm:cxn modelId="{74C51417-553A-457A-9B16-2C936B62E885}" type="presParOf" srcId="{F571E05F-3495-45EE-913B-32D697734DDF}" destId="{C5D0C5FB-F9F8-4B01-AF3C-3149F8A74CD3}" srcOrd="5" destOrd="0" presId="urn:microsoft.com/office/officeart/2005/8/layout/hierarchy3"/>
    <dgm:cxn modelId="{BB4EB977-6F05-45ED-95E2-198A18416412}" type="presParOf" srcId="{F571E05F-3495-45EE-913B-32D697734DDF}" destId="{304EF431-E1DD-4785-9010-80B649CE6CEC}" srcOrd="6" destOrd="0" presId="urn:microsoft.com/office/officeart/2005/8/layout/hierarchy3"/>
    <dgm:cxn modelId="{5E2853A9-3F85-4865-AF89-FDD0872528F4}" type="presParOf" srcId="{F571E05F-3495-45EE-913B-32D697734DDF}" destId="{CEECE3A6-D479-45CD-ADFD-26D31C4B820F}" srcOrd="7" destOrd="0" presId="urn:microsoft.com/office/officeart/2005/8/layout/hierarchy3"/>
    <dgm:cxn modelId="{72D9E829-D89D-4E5E-9D93-607BEC40CD04}" type="presParOf" srcId="{F571E05F-3495-45EE-913B-32D697734DDF}" destId="{B028CF45-803B-4A8C-893C-D0DD12C610B9}" srcOrd="8" destOrd="0" presId="urn:microsoft.com/office/officeart/2005/8/layout/hierarchy3"/>
    <dgm:cxn modelId="{5DEB98AC-631C-482D-B996-1A7DA4C29E52}" type="presParOf" srcId="{F571E05F-3495-45EE-913B-32D697734DDF}" destId="{ABAEF2C5-B33F-42BC-AE61-6C2E0036F91A}" srcOrd="9" destOrd="0" presId="urn:microsoft.com/office/officeart/2005/8/layout/hierarchy3"/>
    <dgm:cxn modelId="{ACE52329-F994-4E19-A75A-C74139BB6B3C}" type="presParOf" srcId="{F571E05F-3495-45EE-913B-32D697734DDF}" destId="{91FFF821-70E8-4C71-980E-3C14191B2204}" srcOrd="10" destOrd="0" presId="urn:microsoft.com/office/officeart/2005/8/layout/hierarchy3"/>
    <dgm:cxn modelId="{FD2D53DE-0B2A-4C98-A162-B9FC41FA7426}" type="presParOf" srcId="{F571E05F-3495-45EE-913B-32D697734DDF}" destId="{CEBBDC86-EA5B-4723-954B-1FCDF3A19A20}" srcOrd="11" destOrd="0" presId="urn:microsoft.com/office/officeart/2005/8/layout/hierarchy3"/>
    <dgm:cxn modelId="{FFC693FE-A496-4FEA-9FDA-2936806EC46A}" type="presParOf" srcId="{D50A98CE-08C0-46D6-8E85-8DDE275A17A8}" destId="{1E0E02A9-ED83-4444-86DD-B420EFD24198}" srcOrd="2" destOrd="0" presId="urn:microsoft.com/office/officeart/2005/8/layout/hierarchy3"/>
    <dgm:cxn modelId="{90184EA6-047E-4C0D-BAC9-C9D653A61CB6}" type="presParOf" srcId="{1E0E02A9-ED83-4444-86DD-B420EFD24198}" destId="{0DAC93C5-1FA3-47FA-92A9-B4DBAECB4BDA}" srcOrd="0" destOrd="0" presId="urn:microsoft.com/office/officeart/2005/8/layout/hierarchy3"/>
    <dgm:cxn modelId="{AEF18E89-2217-4E78-AFB7-850469A59DE3}" type="presParOf" srcId="{0DAC93C5-1FA3-47FA-92A9-B4DBAECB4BDA}" destId="{A39AF8C1-8CBE-4F9E-A2FC-4E8C3E6E289C}" srcOrd="0" destOrd="0" presId="urn:microsoft.com/office/officeart/2005/8/layout/hierarchy3"/>
    <dgm:cxn modelId="{71E50E11-CC99-4E2F-9A47-1EF81E2D4722}" type="presParOf" srcId="{0DAC93C5-1FA3-47FA-92A9-B4DBAECB4BDA}" destId="{E50CFBEB-E9A4-47B5-820F-F03B21B8414D}" srcOrd="1" destOrd="0" presId="urn:microsoft.com/office/officeart/2005/8/layout/hierarchy3"/>
    <dgm:cxn modelId="{55A9C4B9-217E-47AA-817D-E98308E8DD64}" type="presParOf" srcId="{1E0E02A9-ED83-4444-86DD-B420EFD24198}" destId="{EDA5ACF2-3757-4702-B5CE-473635AE9D38}" srcOrd="1" destOrd="0" presId="urn:microsoft.com/office/officeart/2005/8/layout/hierarchy3"/>
    <dgm:cxn modelId="{D492685B-12C8-4C42-95EB-BD7474C310CD}" type="presParOf" srcId="{EDA5ACF2-3757-4702-B5CE-473635AE9D38}" destId="{72E5305C-D043-4A1E-9835-BBE71692CCAA}" srcOrd="0" destOrd="0" presId="urn:microsoft.com/office/officeart/2005/8/layout/hierarchy3"/>
    <dgm:cxn modelId="{891DCCB7-57EB-4295-801A-4D1438AEC80A}" type="presParOf" srcId="{EDA5ACF2-3757-4702-B5CE-473635AE9D38}" destId="{E1CF3170-2B91-43C1-8AB5-BF28939770CB}" srcOrd="1" destOrd="0" presId="urn:microsoft.com/office/officeart/2005/8/layout/hierarchy3"/>
    <dgm:cxn modelId="{B01443D7-2F0C-4F1F-9F91-B996DAC3B631}" type="presParOf" srcId="{EDA5ACF2-3757-4702-B5CE-473635AE9D38}" destId="{459F397D-4EDA-45B2-96E9-6B165C418354}" srcOrd="2" destOrd="0" presId="urn:microsoft.com/office/officeart/2005/8/layout/hierarchy3"/>
    <dgm:cxn modelId="{4FDD1DDD-FAEC-4D7A-808A-E279E18C5C77}" type="presParOf" srcId="{EDA5ACF2-3757-4702-B5CE-473635AE9D38}" destId="{CDA47CA6-3513-469A-9991-83CCBCEA4485}" srcOrd="3" destOrd="0" presId="urn:microsoft.com/office/officeart/2005/8/layout/hierarchy3"/>
    <dgm:cxn modelId="{995A416C-C58E-4453-868E-A74676F2C5E1}" type="presParOf" srcId="{EDA5ACF2-3757-4702-B5CE-473635AE9D38}" destId="{6213E92A-029D-45CA-8A8C-D5A37E92613A}" srcOrd="4" destOrd="0" presId="urn:microsoft.com/office/officeart/2005/8/layout/hierarchy3"/>
    <dgm:cxn modelId="{A164FC74-50A5-461E-85EC-816BE1EF72B6}" type="presParOf" srcId="{EDA5ACF2-3757-4702-B5CE-473635AE9D38}" destId="{15265589-B49D-44F3-89EC-4BC57082949D}" srcOrd="5" destOrd="0" presId="urn:microsoft.com/office/officeart/2005/8/layout/hierarchy3"/>
    <dgm:cxn modelId="{27A4F9AC-6F3A-419E-880F-392EBE5B79CE}" type="presParOf" srcId="{EDA5ACF2-3757-4702-B5CE-473635AE9D38}" destId="{F0043049-1418-41D3-AED4-4E88E469E84E}" srcOrd="6" destOrd="0" presId="urn:microsoft.com/office/officeart/2005/8/layout/hierarchy3"/>
    <dgm:cxn modelId="{9500BACE-412A-4387-9558-8C7E7ADDB227}" type="presParOf" srcId="{EDA5ACF2-3757-4702-B5CE-473635AE9D38}" destId="{10DC47F6-071A-448D-AC6A-E499003A242E}" srcOrd="7" destOrd="0" presId="urn:microsoft.com/office/officeart/2005/8/layout/hierarchy3"/>
    <dgm:cxn modelId="{96014723-7DA9-475F-BAFF-0F31194EF185}" type="presParOf" srcId="{D50A98CE-08C0-46D6-8E85-8DDE275A17A8}" destId="{24D119C5-8B25-40B0-9657-4D1C92F064A3}" srcOrd="3" destOrd="0" presId="urn:microsoft.com/office/officeart/2005/8/layout/hierarchy3"/>
    <dgm:cxn modelId="{9F740EEA-D928-4702-B179-A509CA26B4FC}" type="presParOf" srcId="{24D119C5-8B25-40B0-9657-4D1C92F064A3}" destId="{66FF4BDB-25C5-4555-8D18-2CA8C4CCC89A}" srcOrd="0" destOrd="0" presId="urn:microsoft.com/office/officeart/2005/8/layout/hierarchy3"/>
    <dgm:cxn modelId="{32669303-C032-4172-88F4-42B4120E9BF1}" type="presParOf" srcId="{66FF4BDB-25C5-4555-8D18-2CA8C4CCC89A}" destId="{1B49CAE7-B4B7-4FE1-B3D8-BEC276FBCAF7}" srcOrd="0" destOrd="0" presId="urn:microsoft.com/office/officeart/2005/8/layout/hierarchy3"/>
    <dgm:cxn modelId="{111BA17C-5C69-4279-9198-933D9E5F1F58}" type="presParOf" srcId="{66FF4BDB-25C5-4555-8D18-2CA8C4CCC89A}" destId="{787D510A-5A7E-4749-93D3-23586CA08B01}" srcOrd="1" destOrd="0" presId="urn:microsoft.com/office/officeart/2005/8/layout/hierarchy3"/>
    <dgm:cxn modelId="{59290E42-763A-4EE2-AE9B-C09B84399BDA}" type="presParOf" srcId="{24D119C5-8B25-40B0-9657-4D1C92F064A3}" destId="{67354570-9FC0-4FC4-862A-29EDE1ED72F6}" srcOrd="1" destOrd="0" presId="urn:microsoft.com/office/officeart/2005/8/layout/hierarchy3"/>
    <dgm:cxn modelId="{D5CF4BF2-FB36-4FE9-9CEA-B057D950A6CA}" type="presParOf" srcId="{67354570-9FC0-4FC4-862A-29EDE1ED72F6}" destId="{E2B75F0D-099E-41E7-9414-636F85987D89}" srcOrd="0" destOrd="0" presId="urn:microsoft.com/office/officeart/2005/8/layout/hierarchy3"/>
    <dgm:cxn modelId="{2CB76BC1-6D91-40D2-BCBE-C5BD6A4FFA34}" type="presParOf" srcId="{67354570-9FC0-4FC4-862A-29EDE1ED72F6}" destId="{F4AF38F4-8E5C-431E-ADAE-3EC093DD9B22}" srcOrd="1" destOrd="0" presId="urn:microsoft.com/office/officeart/2005/8/layout/hierarchy3"/>
    <dgm:cxn modelId="{F6E4E6CE-9B2C-4BA8-A14F-6374D15ACA23}" type="presParOf" srcId="{67354570-9FC0-4FC4-862A-29EDE1ED72F6}" destId="{A7879E01-FEB5-46DC-86A2-0A49643AABAD}" srcOrd="2" destOrd="0" presId="urn:microsoft.com/office/officeart/2005/8/layout/hierarchy3"/>
    <dgm:cxn modelId="{BC978C0B-DA1E-49F1-B014-2C15EFCC715A}" type="presParOf" srcId="{67354570-9FC0-4FC4-862A-29EDE1ED72F6}" destId="{7B351F5D-D8E7-449B-BD84-1ED17046D2E6}" srcOrd="3" destOrd="0" presId="urn:microsoft.com/office/officeart/2005/8/layout/hierarchy3"/>
    <dgm:cxn modelId="{178A9E8D-2477-4E1C-8018-CF63CFB9839F}" type="presParOf" srcId="{67354570-9FC0-4FC4-862A-29EDE1ED72F6}" destId="{7CD69076-54D4-47B5-BEAF-00C07C068528}" srcOrd="4" destOrd="0" presId="urn:microsoft.com/office/officeart/2005/8/layout/hierarchy3"/>
    <dgm:cxn modelId="{AC67D2C6-8437-4A9D-9A6B-F1DBFFC0870A}" type="presParOf" srcId="{67354570-9FC0-4FC4-862A-29EDE1ED72F6}" destId="{6A91803B-02F8-466A-983A-81D9D1535DC3}" srcOrd="5" destOrd="0" presId="urn:microsoft.com/office/officeart/2005/8/layout/hierarchy3"/>
    <dgm:cxn modelId="{37BFAAB7-A535-4F1D-A71F-93E0E397B9C0}" type="presParOf" srcId="{67354570-9FC0-4FC4-862A-29EDE1ED72F6}" destId="{E4A9CC92-C5A3-409D-8486-1DB42686EF4C}" srcOrd="6" destOrd="0" presId="urn:microsoft.com/office/officeart/2005/8/layout/hierarchy3"/>
    <dgm:cxn modelId="{125558ED-2FEA-4FD5-87D7-B10A72402546}" type="presParOf" srcId="{67354570-9FC0-4FC4-862A-29EDE1ED72F6}" destId="{46C01CE4-74B5-43D7-961C-52CC8D044FDF}" srcOrd="7" destOrd="0" presId="urn:microsoft.com/office/officeart/2005/8/layout/hierarchy3"/>
    <dgm:cxn modelId="{458CE9A8-5D8F-4D33-AE57-004D0C5D4463}" type="presParOf" srcId="{67354570-9FC0-4FC4-862A-29EDE1ED72F6}" destId="{596B938D-E3C8-4748-92D8-4CE1C2C4ACAA}" srcOrd="8" destOrd="0" presId="urn:microsoft.com/office/officeart/2005/8/layout/hierarchy3"/>
    <dgm:cxn modelId="{360B791E-8A09-41B5-818D-FE26032C21D5}" type="presParOf" srcId="{67354570-9FC0-4FC4-862A-29EDE1ED72F6}" destId="{BEE9E308-92E1-426C-9089-BAB7DF7BEE13}" srcOrd="9" destOrd="0" presId="urn:microsoft.com/office/officeart/2005/8/layout/hierarchy3"/>
    <dgm:cxn modelId="{E196303A-94E6-4B22-8E16-D2D744A00563}" type="presParOf" srcId="{67354570-9FC0-4FC4-862A-29EDE1ED72F6}" destId="{41B424CD-663C-49A6-A6EB-F82640419CBF}" srcOrd="10" destOrd="0" presId="urn:microsoft.com/office/officeart/2005/8/layout/hierarchy3"/>
    <dgm:cxn modelId="{E74C1812-9B41-4463-AA38-D9C86610B1D1}" type="presParOf" srcId="{67354570-9FC0-4FC4-862A-29EDE1ED72F6}" destId="{BFFA6172-922D-46C8-ABAC-B03FD6A163DB}" srcOrd="11" destOrd="0" presId="urn:microsoft.com/office/officeart/2005/8/layout/hierarchy3"/>
    <dgm:cxn modelId="{7C48DD90-FB94-42FB-8989-7BFBDEDD0976}" type="presParOf" srcId="{67354570-9FC0-4FC4-862A-29EDE1ED72F6}" destId="{F7EF1040-5A97-4196-B23F-A3FEA5C7D805}" srcOrd="12" destOrd="0" presId="urn:microsoft.com/office/officeart/2005/8/layout/hierarchy3"/>
    <dgm:cxn modelId="{2A7D3373-0FD4-4B0D-9050-DB2C1FF78665}" type="presParOf" srcId="{67354570-9FC0-4FC4-862A-29EDE1ED72F6}" destId="{2F05DB5A-E52D-4DD6-949F-26C543833B74}" srcOrd="13" destOrd="0" presId="urn:microsoft.com/office/officeart/2005/8/layout/hierarchy3"/>
    <dgm:cxn modelId="{1D84206B-7E8C-4D40-B5AA-89B5F8078CE5}" type="presParOf" srcId="{D50A98CE-08C0-46D6-8E85-8DDE275A17A8}" destId="{7FB97362-0221-413C-AB25-EA575DA52974}" srcOrd="4" destOrd="0" presId="urn:microsoft.com/office/officeart/2005/8/layout/hierarchy3"/>
    <dgm:cxn modelId="{AC391BA8-58BD-4F74-8B6D-49E1F46DEAB5}" type="presParOf" srcId="{7FB97362-0221-413C-AB25-EA575DA52974}" destId="{AEFE90BE-6F1F-4C18-B3F3-513E2F8BDD5E}" srcOrd="0" destOrd="0" presId="urn:microsoft.com/office/officeart/2005/8/layout/hierarchy3"/>
    <dgm:cxn modelId="{73DC2063-023A-450F-8CE4-5180B57A3417}" type="presParOf" srcId="{AEFE90BE-6F1F-4C18-B3F3-513E2F8BDD5E}" destId="{895CD797-4F09-465D-AD8A-6AD1FF237111}" srcOrd="0" destOrd="0" presId="urn:microsoft.com/office/officeart/2005/8/layout/hierarchy3"/>
    <dgm:cxn modelId="{BE4FAEFD-8B3C-4C69-B35B-2B2C6D54BD01}" type="presParOf" srcId="{AEFE90BE-6F1F-4C18-B3F3-513E2F8BDD5E}" destId="{CF4D92A9-FD3C-4463-B4A8-0A0E0640CAEB}" srcOrd="1" destOrd="0" presId="urn:microsoft.com/office/officeart/2005/8/layout/hierarchy3"/>
    <dgm:cxn modelId="{72FCBEAF-0F0A-403A-92D6-EF305B31FB4B}" type="presParOf" srcId="{7FB97362-0221-413C-AB25-EA575DA52974}" destId="{CDCD46C5-1AA4-4C5B-B577-880F3DECAFEA}" srcOrd="1" destOrd="0" presId="urn:microsoft.com/office/officeart/2005/8/layout/hierarchy3"/>
    <dgm:cxn modelId="{A09D3ABC-AFDE-4B55-8BFB-846CAB47E4C1}" type="presParOf" srcId="{CDCD46C5-1AA4-4C5B-B577-880F3DECAFEA}" destId="{16BABB8F-DABD-4EC9-B1A1-2B839047C9EB}" srcOrd="0" destOrd="0" presId="urn:microsoft.com/office/officeart/2005/8/layout/hierarchy3"/>
    <dgm:cxn modelId="{95B0C04C-5BE0-4030-B880-06341769A95D}" type="presParOf" srcId="{CDCD46C5-1AA4-4C5B-B577-880F3DECAFEA}" destId="{7F31F39A-90E1-4E63-9B93-C7DAD4CF1741}" srcOrd="1" destOrd="0" presId="urn:microsoft.com/office/officeart/2005/8/layout/hierarchy3"/>
    <dgm:cxn modelId="{20FB79B3-0EB6-4765-AEA6-A7A1FDC27A31}" type="presParOf" srcId="{CDCD46C5-1AA4-4C5B-B577-880F3DECAFEA}" destId="{70482367-4C0C-42E4-8464-3309E90058C6}" srcOrd="2" destOrd="0" presId="urn:microsoft.com/office/officeart/2005/8/layout/hierarchy3"/>
    <dgm:cxn modelId="{08F94188-3A2B-4767-8C06-D4F1FBD49882}" type="presParOf" srcId="{CDCD46C5-1AA4-4C5B-B577-880F3DECAFEA}" destId="{C4921DBE-E6D1-4A95-A27B-2C4B40FEB593}" srcOrd="3" destOrd="0" presId="urn:microsoft.com/office/officeart/2005/8/layout/hierarchy3"/>
    <dgm:cxn modelId="{0019D764-B233-4987-BCCF-1A311EE48B76}" type="presParOf" srcId="{CDCD46C5-1AA4-4C5B-B577-880F3DECAFEA}" destId="{245683E5-CFBF-49F5-AAF0-58EF3F86BD00}" srcOrd="4" destOrd="0" presId="urn:microsoft.com/office/officeart/2005/8/layout/hierarchy3"/>
    <dgm:cxn modelId="{A0F282EE-E7C3-4191-BAB8-49CDC5E481A2}" type="presParOf" srcId="{CDCD46C5-1AA4-4C5B-B577-880F3DECAFEA}" destId="{FC9D42A3-8DBE-4326-BF67-D4448E32DE51}" srcOrd="5" destOrd="0" presId="urn:microsoft.com/office/officeart/2005/8/layout/hierarchy3"/>
    <dgm:cxn modelId="{3C819738-0B1D-4BA5-8188-17001A84CDDE}" type="presParOf" srcId="{CDCD46C5-1AA4-4C5B-B577-880F3DECAFEA}" destId="{9DEF4AFE-3855-4884-BE5A-292DD672FF58}" srcOrd="6" destOrd="0" presId="urn:microsoft.com/office/officeart/2005/8/layout/hierarchy3"/>
    <dgm:cxn modelId="{6D349717-A3A3-4F6F-9EF4-0F8C54B01F0C}" type="presParOf" srcId="{CDCD46C5-1AA4-4C5B-B577-880F3DECAFEA}" destId="{1F249CB0-74A8-49D7-8DEB-BEF60152FCF2}" srcOrd="7" destOrd="0" presId="urn:microsoft.com/office/officeart/2005/8/layout/hierarchy3"/>
    <dgm:cxn modelId="{BE2F94CC-E536-4AAC-8BC3-D8399F09464D}" type="presParOf" srcId="{CDCD46C5-1AA4-4C5B-B577-880F3DECAFEA}" destId="{5180DD89-8855-4ECF-A486-4402F871C53B}" srcOrd="8" destOrd="0" presId="urn:microsoft.com/office/officeart/2005/8/layout/hierarchy3"/>
    <dgm:cxn modelId="{AD47FA20-6B5B-421C-9B6D-CCBC267A0F77}" type="presParOf" srcId="{CDCD46C5-1AA4-4C5B-B577-880F3DECAFEA}" destId="{3799F287-37BC-48E7-AE10-2E0F0D77503E}" srcOrd="9" destOrd="0" presId="urn:microsoft.com/office/officeart/2005/8/layout/hierarchy3"/>
    <dgm:cxn modelId="{62FE74B7-D773-44A3-9EC3-EAF6DADADE0E}" type="presParOf" srcId="{D50A98CE-08C0-46D6-8E85-8DDE275A17A8}" destId="{B9A75DD5-F452-4780-93F4-C65407CC5F04}" srcOrd="5" destOrd="0" presId="urn:microsoft.com/office/officeart/2005/8/layout/hierarchy3"/>
    <dgm:cxn modelId="{8FDC81BB-218D-4B5C-B41D-202E6D9FE4E1}" type="presParOf" srcId="{B9A75DD5-F452-4780-93F4-C65407CC5F04}" destId="{B2E847B1-B07D-49F1-84CE-D80354B029EC}" srcOrd="0" destOrd="0" presId="urn:microsoft.com/office/officeart/2005/8/layout/hierarchy3"/>
    <dgm:cxn modelId="{2FE6CC03-DF6B-45E8-9C14-B4297BC50D6F}" type="presParOf" srcId="{B2E847B1-B07D-49F1-84CE-D80354B029EC}" destId="{A40353D8-F88D-4EC5-A45E-F620AC61E292}" srcOrd="0" destOrd="0" presId="urn:microsoft.com/office/officeart/2005/8/layout/hierarchy3"/>
    <dgm:cxn modelId="{A6A557FB-A976-4720-9E63-49E23203C5D3}" type="presParOf" srcId="{B2E847B1-B07D-49F1-84CE-D80354B029EC}" destId="{1F91258D-6467-4B91-BE92-6D8A1543FD64}" srcOrd="1" destOrd="0" presId="urn:microsoft.com/office/officeart/2005/8/layout/hierarchy3"/>
    <dgm:cxn modelId="{095DC32A-22F0-446C-B1D8-78D114E0DBBB}" type="presParOf" srcId="{B9A75DD5-F452-4780-93F4-C65407CC5F04}" destId="{FF69DA99-EA95-4367-8B1C-396DEC5EC46B}" srcOrd="1" destOrd="0" presId="urn:microsoft.com/office/officeart/2005/8/layout/hierarchy3"/>
    <dgm:cxn modelId="{84B9C8AD-BA33-4CE7-8E7E-DC7537540A44}" type="presParOf" srcId="{FF69DA99-EA95-4367-8B1C-396DEC5EC46B}" destId="{C0AAB278-DBCC-4BF6-9F05-F9021F540CDA}" srcOrd="0" destOrd="0" presId="urn:microsoft.com/office/officeart/2005/8/layout/hierarchy3"/>
    <dgm:cxn modelId="{D983F08B-F0E4-4559-BC74-F790C7DABA6A}" type="presParOf" srcId="{FF69DA99-EA95-4367-8B1C-396DEC5EC46B}" destId="{D3C8E485-657A-47D5-8601-B64AD5553069}" srcOrd="1" destOrd="0" presId="urn:microsoft.com/office/officeart/2005/8/layout/hierarchy3"/>
    <dgm:cxn modelId="{B3EBD149-FA97-4200-B13C-36CCBE52D505}" type="presParOf" srcId="{FF69DA99-EA95-4367-8B1C-396DEC5EC46B}" destId="{E9E1EE8E-0579-4C92-BB79-01973569E350}" srcOrd="2" destOrd="0" presId="urn:microsoft.com/office/officeart/2005/8/layout/hierarchy3"/>
    <dgm:cxn modelId="{9B21A4EC-5D5B-4983-96A4-75ABB740AD0E}" type="presParOf" srcId="{FF69DA99-EA95-4367-8B1C-396DEC5EC46B}" destId="{0A5074BC-DB48-44E4-B2A6-8F0B1120E04E}" srcOrd="3" destOrd="0" presId="urn:microsoft.com/office/officeart/2005/8/layout/hierarchy3"/>
    <dgm:cxn modelId="{872BE7DD-9B36-4011-A5FE-134FD0F504BF}" type="presParOf" srcId="{FF69DA99-EA95-4367-8B1C-396DEC5EC46B}" destId="{A7291E1B-470A-467A-9923-354248394A66}" srcOrd="4" destOrd="0" presId="urn:microsoft.com/office/officeart/2005/8/layout/hierarchy3"/>
    <dgm:cxn modelId="{C642C379-1123-43C1-81F1-6005FFF9EEE0}" type="presParOf" srcId="{FF69DA99-EA95-4367-8B1C-396DEC5EC46B}" destId="{480CF81A-BB4F-4F9F-89C6-26B13BBCF374}" srcOrd="5" destOrd="0" presId="urn:microsoft.com/office/officeart/2005/8/layout/hierarchy3"/>
    <dgm:cxn modelId="{95B17EBD-9EB7-40F2-90DD-E99C6B7576C3}" type="presParOf" srcId="{D50A98CE-08C0-46D6-8E85-8DDE275A17A8}" destId="{6170DD6B-39A5-421E-A239-E9AE0CFABE45}" srcOrd="6" destOrd="0" presId="urn:microsoft.com/office/officeart/2005/8/layout/hierarchy3"/>
    <dgm:cxn modelId="{1E4A5AD4-E58B-4968-B92C-34FE4310D55A}" type="presParOf" srcId="{6170DD6B-39A5-421E-A239-E9AE0CFABE45}" destId="{E90ABA5B-26BD-41DE-B274-ABCD6F78BC09}" srcOrd="0" destOrd="0" presId="urn:microsoft.com/office/officeart/2005/8/layout/hierarchy3"/>
    <dgm:cxn modelId="{4EA36E66-C3D2-4462-B367-3A5EA3683CEA}" type="presParOf" srcId="{E90ABA5B-26BD-41DE-B274-ABCD6F78BC09}" destId="{4F82A894-FE56-4208-8194-B5C968DD79B1}" srcOrd="0" destOrd="0" presId="urn:microsoft.com/office/officeart/2005/8/layout/hierarchy3"/>
    <dgm:cxn modelId="{BA87AEBA-C040-4AAC-8BDA-6B065D16FEDC}" type="presParOf" srcId="{E90ABA5B-26BD-41DE-B274-ABCD6F78BC09}" destId="{D0D8390E-1EA7-44CD-8658-F9C9D580166A}" srcOrd="1" destOrd="0" presId="urn:microsoft.com/office/officeart/2005/8/layout/hierarchy3"/>
    <dgm:cxn modelId="{24B57D4F-2A5C-449D-B9B3-7CCBE47E4566}" type="presParOf" srcId="{6170DD6B-39A5-421E-A239-E9AE0CFABE45}" destId="{E426208E-C420-4BAD-ADCA-037D5DF52F94}" srcOrd="1" destOrd="0" presId="urn:microsoft.com/office/officeart/2005/8/layout/hierarchy3"/>
    <dgm:cxn modelId="{E9DBC39D-B0D1-451F-A165-EFEEA8B82E73}" type="presParOf" srcId="{E426208E-C420-4BAD-ADCA-037D5DF52F94}" destId="{BC649CC7-4419-4D69-B739-4295D2661D80}" srcOrd="0" destOrd="0" presId="urn:microsoft.com/office/officeart/2005/8/layout/hierarchy3"/>
    <dgm:cxn modelId="{A858400A-612A-42A5-8504-DA50BB62C040}" type="presParOf" srcId="{E426208E-C420-4BAD-ADCA-037D5DF52F94}" destId="{4ABE4F12-DFC2-4388-A4CB-1CAA2AE978A7}" srcOrd="1" destOrd="0" presId="urn:microsoft.com/office/officeart/2005/8/layout/hierarchy3"/>
    <dgm:cxn modelId="{C115B745-6F39-413D-B2E4-756B999DC1FB}" type="presParOf" srcId="{E426208E-C420-4BAD-ADCA-037D5DF52F94}" destId="{2ABC8896-DCDC-4BAE-9E66-7411DA18A505}" srcOrd="2" destOrd="0" presId="urn:microsoft.com/office/officeart/2005/8/layout/hierarchy3"/>
    <dgm:cxn modelId="{B95DF28F-36D0-44CA-97F2-B67240D5C43C}" type="presParOf" srcId="{E426208E-C420-4BAD-ADCA-037D5DF52F94}" destId="{C6C82107-96B8-4674-ABDF-19C96421D6AA}" srcOrd="3" destOrd="0" presId="urn:microsoft.com/office/officeart/2005/8/layout/hierarchy3"/>
    <dgm:cxn modelId="{0039EBDE-39E9-478B-A1A1-30A62E290E8B}" type="presParOf" srcId="{E426208E-C420-4BAD-ADCA-037D5DF52F94}" destId="{D1E68277-C98F-45BB-BCE7-BC94F1256177}" srcOrd="4" destOrd="0" presId="urn:microsoft.com/office/officeart/2005/8/layout/hierarchy3"/>
    <dgm:cxn modelId="{02189EBC-4B13-4360-B083-E908479B90F7}" type="presParOf" srcId="{E426208E-C420-4BAD-ADCA-037D5DF52F94}" destId="{74073FD0-B47B-41FC-B402-CCE9D7EE1F55}" srcOrd="5" destOrd="0" presId="urn:microsoft.com/office/officeart/2005/8/layout/hierarchy3"/>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solidFill>
              <a:latin typeface="Calibri"/>
              <a:ea typeface="+mn-ea"/>
              <a:cs typeface="+mn-cs"/>
            </a:rPr>
            <a:t>AtoN Planning and Service Requirements</a:t>
          </a:r>
        </a:p>
      </dsp:txBody>
      <dsp:txXfrm>
        <a:off x="28779" y="218175"/>
        <a:ext cx="1550360" cy="751791"/>
      </dsp:txXfrm>
    </dsp:sp>
    <dsp:sp modelId="{6D46FC80-FE5B-4B8A-AC36-38D7E3FC02FB}">
      <dsp:nvSpPr>
        <dsp:cNvPr id="0" name=""/>
        <dsp:cNvSpPr/>
      </dsp:nvSpPr>
      <dsp: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Obligations and regulatory compliance </a:t>
          </a:r>
        </a:p>
      </dsp:txBody>
      <dsp:txXfrm>
        <a:off x="348206" y="1216387"/>
        <a:ext cx="1230933" cy="751791"/>
      </dsp:txXfrm>
    </dsp:sp>
    <dsp:sp modelId="{36A891F3-2B29-4F4C-8D8C-753DCD476D1E}">
      <dsp:nvSpPr>
        <dsp:cNvPr id="0" name=""/>
        <dsp:cNvSpPr/>
      </dsp:nvSpPr>
      <dsp: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AtoN Planning </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(Offshore signals, bridge signals, traffic signals, MBS, fairway design)</a:t>
          </a:r>
        </a:p>
      </dsp:txBody>
      <dsp:txXfrm>
        <a:off x="348206" y="2214599"/>
        <a:ext cx="1230933" cy="751791"/>
      </dsp:txXfrm>
    </dsp:sp>
    <dsp:sp modelId="{371F4B90-C9FE-498D-9925-DDE3E8ADD911}">
      <dsp:nvSpPr>
        <dsp:cNvPr id="0" name=""/>
        <dsp:cNvSpPr/>
      </dsp:nvSpPr>
      <dsp: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54AC7A-EB23-49A6-A126-CB94E41BBB93}">
      <dsp:nvSpPr>
        <dsp:cNvPr id="0" name=""/>
        <dsp:cNvSpPr/>
      </dsp:nvSpPr>
      <dsp: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Virtual marking</a:t>
          </a:r>
        </a:p>
      </dsp:txBody>
      <dsp:txXfrm>
        <a:off x="348206" y="3212810"/>
        <a:ext cx="1230933" cy="751791"/>
      </dsp:txXfrm>
    </dsp:sp>
    <dsp:sp modelId="{8AC9D5B3-57A8-4286-8287-7215C155F8CE}">
      <dsp:nvSpPr>
        <dsp:cNvPr id="0" name=""/>
        <dsp:cNvSpPr/>
      </dsp:nvSpPr>
      <dsp: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DAA865-1043-4BE0-8EAE-C9FADAD71BD9}">
      <dsp:nvSpPr>
        <dsp:cNvPr id="0" name=""/>
        <dsp:cNvSpPr/>
      </dsp:nvSpPr>
      <dsp: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Levels of service (objectives. Availability and Categories)</a:t>
          </a:r>
        </a:p>
      </dsp:txBody>
      <dsp:txXfrm>
        <a:off x="348206" y="4211022"/>
        <a:ext cx="1230933" cy="751791"/>
      </dsp:txXfrm>
    </dsp:sp>
    <dsp:sp modelId="{26437B79-884B-423A-A867-2AA5D255E571}">
      <dsp:nvSpPr>
        <dsp:cNvPr id="0" name=""/>
        <dsp:cNvSpPr/>
      </dsp:nvSpPr>
      <dsp: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E745600-A2A4-46D9-BB81-AD7918329569}">
      <dsp:nvSpPr>
        <dsp:cNvPr id="0" name=""/>
        <dsp:cNvSpPr/>
      </dsp:nvSpPr>
      <dsp: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a:ea typeface="+mn-ea"/>
              <a:cs typeface="+mn-cs"/>
            </a:rPr>
            <a:t>Risk Management</a:t>
          </a:r>
          <a:endParaRPr lang="en-GB" sz="900" kern="1200">
            <a:solidFill>
              <a:sysClr val="windowText" lastClr="000000"/>
            </a:solidFill>
            <a:latin typeface="Calibri"/>
            <a:ea typeface="+mn-ea"/>
            <a:cs typeface="+mn-cs"/>
          </a:endParaRPr>
        </a:p>
      </dsp:txBody>
      <dsp:txXfrm>
        <a:off x="348206" y="5209234"/>
        <a:ext cx="1230933" cy="751791"/>
      </dsp:txXfrm>
    </dsp:sp>
    <dsp:sp modelId="{2947A813-BFCB-43F4-AF6A-E86F07A5FE44}">
      <dsp:nvSpPr>
        <dsp:cNvPr id="0" name=""/>
        <dsp:cNvSpPr/>
      </dsp:nvSpPr>
      <dsp: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A95C0C-4CB4-45A7-B34E-6C64651314E6}">
      <dsp:nvSpPr>
        <dsp:cNvPr id="0" name=""/>
        <dsp:cNvSpPr/>
      </dsp:nvSpPr>
      <dsp: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Quality management</a:t>
          </a:r>
        </a:p>
      </dsp:txBody>
      <dsp:txXfrm>
        <a:off x="348206" y="6207446"/>
        <a:ext cx="1230933" cy="751791"/>
      </dsp:txXfrm>
    </dsp:sp>
    <dsp:sp modelId="{1AA88E3C-1F63-4AE9-909C-8086C0803480}">
      <dsp:nvSpPr>
        <dsp:cNvPr id="0" name=""/>
        <dsp:cNvSpPr/>
      </dsp:nvSpPr>
      <dsp: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AtoN Design and Delivery</a:t>
          </a:r>
        </a:p>
      </dsp:txBody>
      <dsp:txXfrm>
        <a:off x="2025202" y="218175"/>
        <a:ext cx="1550360" cy="751791"/>
      </dsp:txXfrm>
    </dsp:sp>
    <dsp:sp modelId="{F3E24FA0-3809-4680-9462-69788E3837A8}">
      <dsp:nvSpPr>
        <dsp:cNvPr id="0" name=""/>
        <dsp:cNvSpPr/>
      </dsp:nvSpPr>
      <dsp: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Visual signalling</a:t>
          </a:r>
        </a:p>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(Vision, Colour, Conspicuity, Rhythmic characters)</a:t>
          </a:r>
        </a:p>
      </dsp:txBody>
      <dsp:txXfrm>
        <a:off x="2344630" y="1216387"/>
        <a:ext cx="1230933" cy="751791"/>
      </dsp:txXfrm>
    </dsp:sp>
    <dsp:sp modelId="{6BEADE9D-47D4-434D-9B93-26C4AAF542DB}">
      <dsp:nvSpPr>
        <dsp:cNvPr id="0" name=""/>
        <dsp:cNvSpPr/>
      </dsp:nvSpPr>
      <dsp: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FECF34-9F38-4FAD-94CC-A8D0402C483A}">
      <dsp:nvSpPr>
        <dsp:cNvPr id="0" name=""/>
        <dsp:cNvSpPr/>
      </dsp:nvSpPr>
      <dsp: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Range and performance</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(visual and audible)</a:t>
          </a:r>
          <a:endParaRPr lang="en-GB" sz="900" strike="noStrike" kern="1200">
            <a:solidFill>
              <a:sysClr val="windowText" lastClr="000000"/>
            </a:solidFill>
            <a:latin typeface="Calibri"/>
            <a:ea typeface="+mn-ea"/>
            <a:cs typeface="+mn-cs"/>
          </a:endParaRPr>
        </a:p>
      </dsp:txBody>
      <dsp:txXfrm>
        <a:off x="2344630" y="2214599"/>
        <a:ext cx="1230933" cy="751791"/>
      </dsp:txXfrm>
    </dsp:sp>
    <dsp:sp modelId="{1E4E7F92-39E4-4619-B722-1097A7C97326}">
      <dsp:nvSpPr>
        <dsp:cNvPr id="0" name=""/>
        <dsp:cNvSpPr/>
      </dsp:nvSpPr>
      <dsp: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D0C5FB-F9F8-4B01-AF3C-3149F8A74CD3}">
      <dsp:nvSpPr>
        <dsp:cNvPr id="0" name=""/>
        <dsp:cNvSpPr/>
      </dsp:nvSpPr>
      <dsp: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Design, Implementation &amp; Maintenance</a:t>
          </a:r>
          <a:endParaRPr lang="en-GB" sz="900" strike="noStrike" kern="1200">
            <a:solidFill>
              <a:sysClr val="windowText" lastClr="000000"/>
            </a:solidFill>
            <a:latin typeface="Calibri"/>
            <a:ea typeface="+mn-ea"/>
            <a:cs typeface="+mn-cs"/>
          </a:endParaRPr>
        </a:p>
      </dsp:txBody>
      <dsp:txXfrm>
        <a:off x="2344630" y="3212810"/>
        <a:ext cx="1230933" cy="751791"/>
      </dsp:txXfrm>
    </dsp:sp>
    <dsp:sp modelId="{304EF431-E1DD-4785-9010-80B649CE6CEC}">
      <dsp:nvSpPr>
        <dsp:cNvPr id="0" name=""/>
        <dsp:cNvSpPr/>
      </dsp:nvSpPr>
      <dsp: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ECE3A6-D479-45CD-ADFD-26D31C4B820F}">
      <dsp:nvSpPr>
        <dsp:cNvPr id="0" name=""/>
        <dsp:cNvSpPr/>
      </dsp:nvSpPr>
      <dsp: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Power systems</a:t>
          </a:r>
          <a:endParaRPr lang="en-GB" sz="900" strike="noStrike" kern="1200">
            <a:solidFill>
              <a:sysClr val="windowText" lastClr="000000"/>
            </a:solidFill>
            <a:latin typeface="Calibri"/>
            <a:ea typeface="+mn-ea"/>
            <a:cs typeface="+mn-cs"/>
          </a:endParaRPr>
        </a:p>
      </dsp:txBody>
      <dsp:txXfrm>
        <a:off x="2344630" y="4211022"/>
        <a:ext cx="1230933" cy="751791"/>
      </dsp:txXfrm>
    </dsp:sp>
    <dsp:sp modelId="{B028CF45-803B-4A8C-893C-D0DD12C610B9}">
      <dsp:nvSpPr>
        <dsp:cNvPr id="0" name=""/>
        <dsp:cNvSpPr/>
      </dsp:nvSpPr>
      <dsp: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EF2C5-B33F-42BC-AE61-6C2E0036F91A}">
      <dsp:nvSpPr>
        <dsp:cNvPr id="0" name=""/>
        <dsp:cNvSpPr/>
      </dsp:nvSpPr>
      <dsp: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Floating AtoN</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(buoys, moorings, stability...)</a:t>
          </a:r>
          <a:endParaRPr lang="en-GB" sz="900" strike="noStrike" kern="1200">
            <a:solidFill>
              <a:sysClr val="windowText" lastClr="000000"/>
            </a:solidFill>
            <a:latin typeface="Calibri"/>
            <a:ea typeface="+mn-ea"/>
            <a:cs typeface="+mn-cs"/>
          </a:endParaRPr>
        </a:p>
      </dsp:txBody>
      <dsp:txXfrm>
        <a:off x="2344630" y="5209234"/>
        <a:ext cx="1230933" cy="751791"/>
      </dsp:txXfrm>
    </dsp:sp>
    <dsp:sp modelId="{91FFF821-70E8-4C71-980E-3C14191B2204}">
      <dsp:nvSpPr>
        <dsp:cNvPr id="0" name=""/>
        <dsp:cNvSpPr/>
      </dsp:nvSpPr>
      <dsp: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BBDC86-EA5B-4723-954B-1FCDF3A19A20}">
      <dsp:nvSpPr>
        <dsp:cNvPr id="0" name=""/>
        <dsp:cNvSpPr/>
      </dsp:nvSpPr>
      <dsp: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Environment, Sustainability &amp; Legacy</a:t>
          </a:r>
          <a:endParaRPr lang="en-GB" sz="900" strike="noStrike" kern="1200">
            <a:solidFill>
              <a:sysClr val="windowText" lastClr="000000"/>
            </a:solidFill>
            <a:latin typeface="Calibri"/>
            <a:ea typeface="+mn-ea"/>
            <a:cs typeface="+mn-cs"/>
          </a:endParaRPr>
        </a:p>
      </dsp:txBody>
      <dsp:txXfrm>
        <a:off x="2344630" y="6207446"/>
        <a:ext cx="1230933" cy="751791"/>
      </dsp:txXfrm>
    </dsp:sp>
    <dsp:sp modelId="{A39AF8C1-8CBE-4F9E-A2FC-4E8C3E6E289C}">
      <dsp:nvSpPr>
        <dsp:cNvPr id="0" name=""/>
        <dsp:cNvSpPr/>
      </dsp:nvSpPr>
      <dsp: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Radionavigation Services</a:t>
          </a:r>
        </a:p>
      </dsp:txBody>
      <dsp:txXfrm>
        <a:off x="4021626" y="218175"/>
        <a:ext cx="1550360" cy="751791"/>
      </dsp:txXfrm>
    </dsp:sp>
    <dsp:sp modelId="{72E5305C-D043-4A1E-9835-BBE71692CCAA}">
      <dsp:nvSpPr>
        <dsp:cNvPr id="0" name=""/>
        <dsp:cNvSpPr/>
      </dsp:nvSpPr>
      <dsp: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Satellite positioning and timing</a:t>
          </a:r>
        </a:p>
      </dsp:txBody>
      <dsp:txXfrm>
        <a:off x="4341053" y="1216387"/>
        <a:ext cx="1230933" cy="751791"/>
      </dsp:txXfrm>
    </dsp:sp>
    <dsp:sp modelId="{459F397D-4EDA-45B2-96E9-6B165C418354}">
      <dsp:nvSpPr>
        <dsp:cNvPr id="0" name=""/>
        <dsp:cNvSpPr/>
      </dsp:nvSpPr>
      <dsp: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DA47CA6-3513-469A-9991-83CCBCEA4485}">
      <dsp:nvSpPr>
        <dsp:cNvPr id="0" name=""/>
        <dsp:cNvSpPr/>
      </dsp:nvSpPr>
      <dsp: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Terrestrial radio positioning and timing (including eLoran, eChayka, R-mode)</a:t>
          </a:r>
        </a:p>
      </dsp:txBody>
      <dsp:txXfrm>
        <a:off x="4341053" y="2214599"/>
        <a:ext cx="1230933" cy="751791"/>
      </dsp:txXfrm>
    </dsp:sp>
    <dsp:sp modelId="{6213E92A-029D-45CA-8A8C-D5A37E92613A}">
      <dsp:nvSpPr>
        <dsp:cNvPr id="0" name=""/>
        <dsp:cNvSpPr/>
      </dsp:nvSpPr>
      <dsp: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265589-B49D-44F3-89EC-4BC57082949D}">
      <dsp:nvSpPr>
        <dsp:cNvPr id="0" name=""/>
        <dsp:cNvSpPr/>
      </dsp:nvSpPr>
      <dsp: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RACON &amp; Radar positioning</a:t>
          </a:r>
        </a:p>
      </dsp:txBody>
      <dsp:txXfrm>
        <a:off x="4341053" y="3212810"/>
        <a:ext cx="1230933" cy="751791"/>
      </dsp:txXfrm>
    </dsp:sp>
    <dsp:sp modelId="{F0043049-1418-41D3-AED4-4E88E469E84E}">
      <dsp:nvSpPr>
        <dsp:cNvPr id="0" name=""/>
        <dsp:cNvSpPr/>
      </dsp:nvSpPr>
      <dsp: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DC47F6-071A-448D-AC6A-E499003A242E}">
      <dsp:nvSpPr>
        <dsp:cNvPr id="0" name=""/>
        <dsp:cNvSpPr/>
      </dsp:nvSpPr>
      <dsp: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Augmentation services </a:t>
          </a:r>
          <a:r>
            <a:rPr lang="en-GB" sz="900" kern="1200">
              <a:solidFill>
                <a:sysClr val="windowText" lastClr="000000">
                  <a:hueOff val="0"/>
                  <a:satOff val="0"/>
                  <a:lumOff val="0"/>
                  <a:alphaOff val="0"/>
                </a:sysClr>
              </a:solidFill>
              <a:latin typeface="Calibri"/>
              <a:ea typeface="+mn-ea"/>
              <a:cs typeface="+mn-cs"/>
            </a:rPr>
            <a:t>including SBAS &amp; GBAS</a:t>
          </a:r>
          <a:endParaRPr lang="en-GB" sz="900" strike="noStrike" kern="1200">
            <a:solidFill>
              <a:sysClr val="windowText" lastClr="000000"/>
            </a:solidFill>
            <a:latin typeface="Calibri"/>
            <a:ea typeface="+mn-ea"/>
            <a:cs typeface="+mn-cs"/>
          </a:endParaRPr>
        </a:p>
      </dsp:txBody>
      <dsp:txXfrm>
        <a:off x="4341053" y="4211022"/>
        <a:ext cx="1230933" cy="751791"/>
      </dsp:txXfrm>
    </dsp:sp>
    <dsp:sp modelId="{1B49CAE7-B4B7-4FE1-B3D8-BEC276FBCAF7}">
      <dsp:nvSpPr>
        <dsp:cNvPr id="0" name=""/>
        <dsp:cNvSpPr/>
      </dsp:nvSpPr>
      <dsp: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Vessel Traffic Services</a:t>
          </a:r>
        </a:p>
      </dsp:txBody>
      <dsp:txXfrm>
        <a:off x="6018049" y="218175"/>
        <a:ext cx="1550360" cy="751791"/>
      </dsp:txXfrm>
    </dsp:sp>
    <dsp:sp modelId="{E2B75F0D-099E-41E7-9414-636F85987D89}">
      <dsp:nvSpPr>
        <dsp:cNvPr id="0" name=""/>
        <dsp:cNvSpPr/>
      </dsp:nvSpPr>
      <dsp: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implementation</a:t>
          </a:r>
        </a:p>
      </dsp:txBody>
      <dsp:txXfrm>
        <a:off x="6337477" y="1216387"/>
        <a:ext cx="1230933" cy="751791"/>
      </dsp:txXfrm>
    </dsp:sp>
    <dsp:sp modelId="{A7879E01-FEB5-46DC-86A2-0A49643AABAD}">
      <dsp:nvSpPr>
        <dsp:cNvPr id="0" name=""/>
        <dsp:cNvSpPr/>
      </dsp:nvSpPr>
      <dsp: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351F5D-D8E7-449B-BD84-1ED17046D2E6}">
      <dsp:nvSpPr>
        <dsp:cNvPr id="0" name=""/>
        <dsp:cNvSpPr/>
      </dsp:nvSpPr>
      <dsp: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operations</a:t>
          </a:r>
        </a:p>
      </dsp:txBody>
      <dsp:txXfrm>
        <a:off x="6337477" y="2214599"/>
        <a:ext cx="1230933" cy="751791"/>
      </dsp:txXfrm>
    </dsp:sp>
    <dsp:sp modelId="{7CD69076-54D4-47B5-BEAF-00C07C068528}">
      <dsp:nvSpPr>
        <dsp:cNvPr id="0" name=""/>
        <dsp:cNvSpPr/>
      </dsp:nvSpPr>
      <dsp: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A91803B-02F8-466A-983A-81D9D1535DC3}">
      <dsp:nvSpPr>
        <dsp:cNvPr id="0" name=""/>
        <dsp:cNvSpPr/>
      </dsp:nvSpPr>
      <dsp: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data and information management</a:t>
          </a:r>
        </a:p>
      </dsp:txBody>
      <dsp:txXfrm>
        <a:off x="6337477" y="3212810"/>
        <a:ext cx="1230933" cy="751791"/>
      </dsp:txXfrm>
    </dsp:sp>
    <dsp:sp modelId="{E4A9CC92-C5A3-409D-8486-1DB42686EF4C}">
      <dsp:nvSpPr>
        <dsp:cNvPr id="0" name=""/>
        <dsp:cNvSpPr/>
      </dsp:nvSpPr>
      <dsp: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C01CE4-74B5-43D7-961C-52CC8D044FDF}">
      <dsp:nvSpPr>
        <dsp:cNvPr id="0" name=""/>
        <dsp:cNvSpPr/>
      </dsp:nvSpPr>
      <dsp: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communications</a:t>
          </a:r>
        </a:p>
      </dsp:txBody>
      <dsp:txXfrm>
        <a:off x="6337477" y="4211022"/>
        <a:ext cx="1230933" cy="751791"/>
      </dsp:txXfrm>
    </dsp:sp>
    <dsp:sp modelId="{596B938D-E3C8-4748-92D8-4CE1C2C4ACAA}">
      <dsp:nvSpPr>
        <dsp:cNvPr id="0" name=""/>
        <dsp:cNvSpPr/>
      </dsp:nvSpPr>
      <dsp: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E9E308-92E1-426C-9089-BAB7DF7BEE13}">
      <dsp:nvSpPr>
        <dsp:cNvPr id="0" name=""/>
        <dsp:cNvSpPr/>
      </dsp:nvSpPr>
      <dsp: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nl-NL" sz="900" kern="1200">
              <a:solidFill>
                <a:sysClr val="windowText" lastClr="000000"/>
              </a:solidFill>
              <a:latin typeface="Calibri"/>
              <a:ea typeface="+mn-ea"/>
              <a:cs typeface="+mn-cs"/>
            </a:rPr>
            <a:t>VTS </a:t>
          </a:r>
          <a:r>
            <a:rPr lang="nl-NL" sz="900" b="0" kern="1200">
              <a:solidFill>
                <a:sysClr val="windowText" lastClr="000000"/>
              </a:solidFill>
              <a:latin typeface="Calibri"/>
              <a:ea typeface="+mn-ea"/>
              <a:cs typeface="+mn-cs"/>
            </a:rPr>
            <a:t>te</a:t>
          </a:r>
          <a:r>
            <a:rPr lang="nl-NL" sz="900" kern="1200">
              <a:solidFill>
                <a:sysClr val="windowText" lastClr="000000"/>
              </a:solidFill>
              <a:latin typeface="Calibri"/>
              <a:ea typeface="+mn-ea"/>
              <a:cs typeface="+mn-cs"/>
            </a:rPr>
            <a:t>chnologies</a:t>
          </a:r>
          <a:endParaRPr lang="en-GB" sz="900" kern="1200">
            <a:solidFill>
              <a:sysClr val="windowText" lastClr="000000"/>
            </a:solidFill>
            <a:latin typeface="Calibri"/>
            <a:ea typeface="+mn-ea"/>
            <a:cs typeface="+mn-cs"/>
          </a:endParaRPr>
        </a:p>
      </dsp:txBody>
      <dsp:txXfrm>
        <a:off x="6337477" y="5209234"/>
        <a:ext cx="1230933" cy="751791"/>
      </dsp:txXfrm>
    </dsp:sp>
    <dsp:sp modelId="{41B424CD-663C-49A6-A6EB-F82640419CBF}">
      <dsp:nvSpPr>
        <dsp:cNvPr id="0" name=""/>
        <dsp:cNvSpPr/>
      </dsp:nvSpPr>
      <dsp: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FA6172-922D-46C8-ABAC-B03FD6A163DB}">
      <dsp:nvSpPr>
        <dsp:cNvPr id="0" name=""/>
        <dsp:cNvSpPr/>
      </dsp:nvSpPr>
      <dsp: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Auditing  and assessing</a:t>
          </a:r>
        </a:p>
      </dsp:txBody>
      <dsp:txXfrm>
        <a:off x="6337477" y="6207446"/>
        <a:ext cx="1230933" cy="751791"/>
      </dsp:txXfrm>
    </dsp:sp>
    <dsp:sp modelId="{F7EF1040-5A97-4196-B23F-A3FEA5C7D805}">
      <dsp:nvSpPr>
        <dsp:cNvPr id="0" name=""/>
        <dsp:cNvSpPr/>
      </dsp:nvSpPr>
      <dsp: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F05DB5A-E52D-4DD6-949F-26C543833B74}">
      <dsp:nvSpPr>
        <dsp:cNvPr id="0" name=""/>
        <dsp:cNvSpPr/>
      </dsp:nvSpPr>
      <dsp: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VTS additional services</a:t>
          </a:r>
          <a:endParaRPr lang="en-GB" sz="900" kern="1200">
            <a:solidFill>
              <a:sysClr val="windowText" lastClr="000000"/>
            </a:solidFill>
            <a:latin typeface="Calibri"/>
            <a:ea typeface="+mn-ea"/>
            <a:cs typeface="+mn-cs"/>
          </a:endParaRPr>
        </a:p>
      </dsp:txBody>
      <dsp:txXfrm>
        <a:off x="6337477" y="7205657"/>
        <a:ext cx="1230933" cy="751791"/>
      </dsp:txXfrm>
    </dsp:sp>
    <dsp:sp modelId="{895CD797-4F09-465D-AD8A-6AD1FF237111}">
      <dsp:nvSpPr>
        <dsp:cNvPr id="0" name=""/>
        <dsp:cNvSpPr/>
      </dsp:nvSpPr>
      <dsp: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Training and Certification</a:t>
          </a:r>
        </a:p>
      </dsp:txBody>
      <dsp:txXfrm>
        <a:off x="8014473" y="218175"/>
        <a:ext cx="1550360" cy="751791"/>
      </dsp:txXfrm>
    </dsp:sp>
    <dsp:sp modelId="{16BABB8F-DABD-4EC9-B1A1-2B839047C9EB}">
      <dsp:nvSpPr>
        <dsp:cNvPr id="0" name=""/>
        <dsp:cNvSpPr/>
      </dsp:nvSpPr>
      <dsp: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Training and assessment</a:t>
          </a:r>
        </a:p>
      </dsp:txBody>
      <dsp:txXfrm>
        <a:off x="8333900" y="1216387"/>
        <a:ext cx="1230933" cy="751791"/>
      </dsp:txXfrm>
    </dsp:sp>
    <dsp:sp modelId="{70482367-4C0C-42E4-8464-3309E90058C6}">
      <dsp:nvSpPr>
        <dsp:cNvPr id="0" name=""/>
        <dsp:cNvSpPr/>
      </dsp:nvSpPr>
      <dsp: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921DBE-E6D1-4A95-A27B-2C4B40FEB593}">
      <dsp:nvSpPr>
        <dsp:cNvPr id="0" name=""/>
        <dsp:cNvSpPr/>
      </dsp:nvSpPr>
      <dsp: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Competency certification and revalidation</a:t>
          </a:r>
          <a:endParaRPr lang="en-GB" sz="900" kern="1200">
            <a:solidFill>
              <a:sysClr val="windowText" lastClr="000000"/>
            </a:solidFill>
            <a:latin typeface="Calibri"/>
            <a:ea typeface="+mn-ea"/>
            <a:cs typeface="+mn-cs"/>
          </a:endParaRPr>
        </a:p>
      </dsp:txBody>
      <dsp:txXfrm>
        <a:off x="8333900" y="2214599"/>
        <a:ext cx="1230933" cy="751791"/>
      </dsp:txXfrm>
    </dsp:sp>
    <dsp:sp modelId="{245683E5-CFBF-49F5-AAF0-58EF3F86BD00}">
      <dsp:nvSpPr>
        <dsp:cNvPr id="0" name=""/>
        <dsp:cNvSpPr/>
      </dsp:nvSpPr>
      <dsp: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C9D42A3-8DBE-4326-BF67-D4448E32DE51}">
      <dsp:nvSpPr>
        <dsp:cNvPr id="0" name=""/>
        <dsp:cNvSpPr/>
      </dsp:nvSpPr>
      <dsp: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Simulation in training</a:t>
          </a:r>
          <a:endParaRPr lang="en-GB" sz="900" kern="1200">
            <a:solidFill>
              <a:sysClr val="windowText" lastClr="000000"/>
            </a:solidFill>
            <a:latin typeface="Calibri"/>
            <a:ea typeface="+mn-ea"/>
            <a:cs typeface="+mn-cs"/>
          </a:endParaRPr>
        </a:p>
      </dsp:txBody>
      <dsp:txXfrm>
        <a:off x="8333900" y="3212810"/>
        <a:ext cx="1230933" cy="751791"/>
      </dsp:txXfrm>
    </dsp:sp>
    <dsp:sp modelId="{9DEF4AFE-3855-4884-BE5A-292DD672FF58}">
      <dsp:nvSpPr>
        <dsp:cNvPr id="0" name=""/>
        <dsp:cNvSpPr/>
      </dsp:nvSpPr>
      <dsp: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F249CB0-74A8-49D7-8DEB-BEF60152FCF2}">
      <dsp:nvSpPr>
        <dsp:cNvPr id="0" name=""/>
        <dsp:cNvSpPr/>
      </dsp:nvSpPr>
      <dsp: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Human factors and ergonomics</a:t>
          </a:r>
          <a:endParaRPr lang="en-GB" sz="900" kern="1200">
            <a:solidFill>
              <a:sysClr val="windowText" lastClr="000000"/>
            </a:solidFill>
            <a:latin typeface="Calibri"/>
            <a:ea typeface="+mn-ea"/>
            <a:cs typeface="+mn-cs"/>
          </a:endParaRPr>
        </a:p>
      </dsp:txBody>
      <dsp:txXfrm>
        <a:off x="8333900" y="4211022"/>
        <a:ext cx="1230933" cy="751791"/>
      </dsp:txXfrm>
    </dsp:sp>
    <dsp:sp modelId="{5180DD89-8855-4ECF-A486-4402F871C53B}">
      <dsp:nvSpPr>
        <dsp:cNvPr id="0" name=""/>
        <dsp:cNvSpPr/>
      </dsp:nvSpPr>
      <dsp: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799F287-37BC-48E7-AE10-2E0F0D77503E}">
      <dsp:nvSpPr>
        <dsp:cNvPr id="0" name=""/>
        <dsp:cNvSpPr/>
      </dsp:nvSpPr>
      <dsp: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Capacity building</a:t>
          </a:r>
          <a:endParaRPr lang="en-GB" sz="900" kern="1200">
            <a:solidFill>
              <a:sysClr val="windowText" lastClr="000000"/>
            </a:solidFill>
            <a:latin typeface="Calibri"/>
            <a:ea typeface="+mn-ea"/>
            <a:cs typeface="+mn-cs"/>
          </a:endParaRPr>
        </a:p>
      </dsp:txBody>
      <dsp:txXfrm>
        <a:off x="8333900" y="5209234"/>
        <a:ext cx="1230933" cy="751791"/>
      </dsp:txXfrm>
    </dsp:sp>
    <dsp:sp modelId="{A40353D8-F88D-4EC5-A45E-F620AC61E292}">
      <dsp:nvSpPr>
        <dsp:cNvPr id="0" name=""/>
        <dsp:cNvSpPr/>
      </dsp:nvSpPr>
      <dsp: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Digital Communication</a:t>
          </a:r>
          <a:r>
            <a:rPr lang="en-GB" sz="1600" strike="sngStrike" kern="1200">
              <a:solidFill>
                <a:sysClr val="windowText" lastClr="000000"/>
              </a:solidFill>
              <a:latin typeface="Calibri"/>
              <a:ea typeface="+mn-ea"/>
              <a:cs typeface="+mn-cs"/>
            </a:rPr>
            <a:t>s </a:t>
          </a:r>
          <a:r>
            <a:rPr lang="en-GB" sz="1600" strike="noStrike" kern="1200">
              <a:solidFill>
                <a:sysClr val="windowText" lastClr="000000"/>
              </a:solidFill>
              <a:latin typeface="Calibri"/>
              <a:ea typeface="+mn-ea"/>
              <a:cs typeface="+mn-cs"/>
            </a:rPr>
            <a:t>Technologies</a:t>
          </a:r>
        </a:p>
      </dsp:txBody>
      <dsp:txXfrm>
        <a:off x="10010896" y="218175"/>
        <a:ext cx="1550360" cy="751791"/>
      </dsp:txXfrm>
    </dsp:sp>
    <dsp:sp modelId="{C0AAB278-DBCC-4BF6-9F05-F9021F540CDA}">
      <dsp:nvSpPr>
        <dsp:cNvPr id="0" name=""/>
        <dsp:cNvSpPr/>
      </dsp:nvSpPr>
      <dsp: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Wide/Medium bandwidth systems</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(AIS &amp; VDES)</a:t>
          </a:r>
        </a:p>
      </dsp:txBody>
      <dsp:txXfrm>
        <a:off x="10330324" y="1216387"/>
        <a:ext cx="1230933" cy="751791"/>
      </dsp:txXfrm>
    </dsp:sp>
    <dsp:sp modelId="{E9E1EE8E-0579-4C92-BB79-01973569E350}">
      <dsp:nvSpPr>
        <dsp:cNvPr id="0" name=""/>
        <dsp:cNvSpPr/>
      </dsp:nvSpPr>
      <dsp: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5074BC-DB48-44E4-B2A6-8F0B1120E04E}">
      <dsp:nvSpPr>
        <dsp:cNvPr id="0" name=""/>
        <dsp:cNvSpPr/>
      </dsp:nvSpPr>
      <dsp: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Narrow bandwidth systems</a:t>
          </a:r>
        </a:p>
        <a:p>
          <a:pPr marL="0" lvl="0" indent="0" algn="ctr" defTabSz="400050">
            <a:lnSpc>
              <a:spcPct val="60000"/>
            </a:lnSpc>
            <a:spcBef>
              <a:spcPct val="0"/>
            </a:spcBef>
            <a:spcAft>
              <a:spcPct val="35000"/>
            </a:spcAft>
            <a:buNone/>
          </a:pPr>
          <a:r>
            <a:rPr lang="en-GB" sz="900" strike="noStrike" kern="1200">
              <a:solidFill>
                <a:sysClr val="windowText" lastClr="000000"/>
              </a:solidFill>
              <a:latin typeface="Calibri"/>
              <a:ea typeface="+mn-ea"/>
              <a:cs typeface="+mn-cs"/>
            </a:rPr>
            <a:t>(NAVDAT, MF beacons)</a:t>
          </a:r>
        </a:p>
      </dsp:txBody>
      <dsp:txXfrm>
        <a:off x="10330324" y="2214599"/>
        <a:ext cx="1230933" cy="751791"/>
      </dsp:txXfrm>
    </dsp:sp>
    <dsp:sp modelId="{A7291E1B-470A-467A-9923-354248394A66}">
      <dsp:nvSpPr>
        <dsp:cNvPr id="0" name=""/>
        <dsp:cNvSpPr/>
      </dsp:nvSpPr>
      <dsp: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0CF81A-BB4F-4F9F-89C6-26B13BBCF374}">
      <dsp:nvSpPr>
        <dsp:cNvPr id="0" name=""/>
        <dsp:cNvSpPr/>
      </dsp:nvSpPr>
      <dsp: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Harmonised maritime connectivity</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(Maritime Internet of Things (Intelligent sensors, AtoN monitoring))</a:t>
          </a:r>
        </a:p>
      </dsp:txBody>
      <dsp:txXfrm>
        <a:off x="10330324" y="3212810"/>
        <a:ext cx="1230933" cy="751791"/>
      </dsp:txXfrm>
    </dsp:sp>
    <dsp:sp modelId="{4F82A894-FE56-4208-8194-B5C968DD79B1}">
      <dsp:nvSpPr>
        <dsp:cNvPr id="0" name=""/>
        <dsp:cNvSpPr/>
      </dsp:nvSpPr>
      <dsp: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Information Services</a:t>
          </a:r>
        </a:p>
      </dsp:txBody>
      <dsp:txXfrm>
        <a:off x="12007320" y="218175"/>
        <a:ext cx="1550360" cy="751791"/>
      </dsp:txXfrm>
    </dsp:sp>
    <dsp:sp modelId="{BC649CC7-4419-4D69-B739-4295D2661D80}">
      <dsp:nvSpPr>
        <dsp:cNvPr id="0" name=""/>
        <dsp:cNvSpPr/>
      </dsp:nvSpPr>
      <dsp: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Data models and data encoding </a:t>
          </a:r>
        </a:p>
        <a:p>
          <a:pPr marL="0" lvl="0" indent="0" algn="ctr" defTabSz="400050">
            <a:lnSpc>
              <a:spcPct val="70000"/>
            </a:lnSpc>
            <a:spcBef>
              <a:spcPct val="0"/>
            </a:spcBef>
            <a:spcAft>
              <a:spcPct val="35000"/>
            </a:spcAft>
            <a:buNone/>
          </a:pPr>
          <a:r>
            <a:rPr lang="en-GB" sz="900" kern="1200">
              <a:solidFill>
                <a:sysClr val="windowText" lastClr="000000"/>
              </a:solidFill>
              <a:latin typeface="Calibri"/>
              <a:ea typeface="+mn-ea"/>
              <a:cs typeface="+mn-cs"/>
            </a:rPr>
            <a:t>(MSPs, IVEF, S-100, S-200, ASM)</a:t>
          </a:r>
        </a:p>
      </dsp:txBody>
      <dsp:txXfrm>
        <a:off x="12326747" y="1216387"/>
        <a:ext cx="1230933" cy="751791"/>
      </dsp:txXfrm>
    </dsp:sp>
    <dsp:sp modelId="{2ABC8896-DCDC-4BAE-9E66-7411DA18A505}">
      <dsp:nvSpPr>
        <dsp:cNvPr id="0" name=""/>
        <dsp:cNvSpPr/>
      </dsp:nvSpPr>
      <dsp: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Data exchange systems</a:t>
          </a:r>
        </a:p>
      </dsp:txBody>
      <dsp:txXfrm>
        <a:off x="12326747" y="2214599"/>
        <a:ext cx="1230933" cy="751791"/>
      </dsp:txXfrm>
    </dsp:sp>
    <dsp:sp modelId="{D1E68277-C98F-45BB-BCE7-BC94F1256177}">
      <dsp:nvSpPr>
        <dsp:cNvPr id="0" name=""/>
        <dsp:cNvSpPr/>
      </dsp:nvSpPr>
      <dsp: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4073FD0-B47B-41FC-B402-CCE9D7EE1F55}">
      <dsp:nvSpPr>
        <dsp:cNvPr id="0" name=""/>
        <dsp:cNvSpPr/>
      </dsp:nvSpPr>
      <dsp: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Terminology, symbology and portrayal</a:t>
          </a:r>
        </a:p>
      </dsp:txBody>
      <dsp:txXfrm>
        <a:off x="12326747" y="3212810"/>
        <a:ext cx="1230933" cy="75179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D64E48-785F-4C6D-A13F-CCAF618B0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6D0B5C-5801-4B9F-8F9B-18EE4DADC5D7}">
  <ds:schemaRefs>
    <ds:schemaRef ds:uri="http://schemas.microsoft.com/sharepoint/v3/contenttype/forms"/>
  </ds:schemaRefs>
</ds:datastoreItem>
</file>

<file path=customXml/itemProps3.xml><?xml version="1.0" encoding="utf-8"?>
<ds:datastoreItem xmlns:ds="http://schemas.openxmlformats.org/officeDocument/2006/customXml" ds:itemID="{F2F4E637-7787-414A-86BB-2C89C2739AD8}">
  <ds:schemaRefs>
    <ds:schemaRef ds:uri="http://schemas.openxmlformats.org/officeDocument/2006/bibliography"/>
  </ds:schemaRefs>
</ds:datastoreItem>
</file>

<file path=customXml/itemProps4.xml><?xml version="1.0" encoding="utf-8"?>
<ds:datastoreItem xmlns:ds="http://schemas.openxmlformats.org/officeDocument/2006/customXml" ds:itemID="{07F9F75D-3865-4495-90BC-3DFDF1831A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8599</Words>
  <Characters>49019</Characters>
  <Application>Microsoft Office Word</Application>
  <DocSecurity>0</DocSecurity>
  <Lines>408</Lines>
  <Paragraphs>115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Kevin Gregory</cp:lastModifiedBy>
  <cp:revision>3</cp:revision>
  <cp:lastPrinted>2017-11-27T10:08:00Z</cp:lastPrinted>
  <dcterms:created xsi:type="dcterms:W3CDTF">2021-04-13T13:23:00Z</dcterms:created>
  <dcterms:modified xsi:type="dcterms:W3CDTF">2021-08-23T13:09:00Z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13878000</vt:r8>
  </property>
</Properties>
</file>